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4A5" w:rsidRDefault="001F6291">
      <w:r w:rsidRPr="00F10333">
        <w:rPr>
          <w:noProof/>
          <w:color w:val="FF0000"/>
          <w:lang w:val="en-IE" w:eastAsia="en-IE"/>
        </w:rPr>
        <mc:AlternateContent>
          <mc:Choice Requires="wps">
            <w:drawing>
              <wp:anchor distT="45720" distB="45720" distL="114300" distR="114300" simplePos="0" relativeHeight="251655680" behindDoc="0" locked="0" layoutInCell="1" allowOverlap="1" wp14:anchorId="353B063A" wp14:editId="346AC0DA">
                <wp:simplePos x="0" y="0"/>
                <wp:positionH relativeFrom="column">
                  <wp:posOffset>4761865</wp:posOffset>
                </wp:positionH>
                <wp:positionV relativeFrom="paragraph">
                  <wp:posOffset>-1542415</wp:posOffset>
                </wp:positionV>
                <wp:extent cx="1834515"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4515" cy="1404620"/>
                        </a:xfrm>
                        <a:prstGeom prst="rect">
                          <a:avLst/>
                        </a:prstGeom>
                        <a:solidFill>
                          <a:srgbClr val="FFFFFF"/>
                        </a:solidFill>
                        <a:ln w="9525">
                          <a:noFill/>
                          <a:miter lim="800000"/>
                          <a:headEnd/>
                          <a:tailEnd/>
                        </a:ln>
                      </wps:spPr>
                      <wps:txbx>
                        <w:txbxContent>
                          <w:p w:rsidR="00D374BF" w:rsidRDefault="00D374BF">
                            <w:r>
                              <w:t>ENAV21-11.2</w:t>
                            </w:r>
                          </w:p>
                          <w:p w:rsidR="001F6291" w:rsidRDefault="00D374BF">
                            <w:r>
                              <w:t xml:space="preserve">Formerly </w:t>
                            </w:r>
                            <w:r w:rsidR="00F10333">
                              <w:t>ENAV20-14.1.32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3B063A" id="_x0000_t202" coordsize="21600,21600" o:spt="202" path="m,l,21600r21600,l21600,xe">
                <v:stroke joinstyle="miter"/>
                <v:path gradientshapeok="t" o:connecttype="rect"/>
              </v:shapetype>
              <v:shape id="Text Box 2" o:spid="_x0000_s1026" type="#_x0000_t202" style="position:absolute;margin-left:374.95pt;margin-top:-121.45pt;width:144.45pt;height:110.6pt;z-index:2516556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" stroked="f">
                <v:textbox style="mso-fit-shape-to-text:t">
                  <w:txbxContent>
                    <w:p w:rsidR="00D374BF" w:rsidRDefault="00D374BF">
                      <w:r>
                        <w:t>ENAV21-11.2</w:t>
                      </w:r>
                    </w:p>
                    <w:p w:rsidR="001F6291" w:rsidRDefault="00D374BF">
                      <w:r>
                        <w:t xml:space="preserve">Formerly </w:t>
                      </w:r>
                      <w:r w:rsidR="00F10333">
                        <w:t>ENAV20-14.1.32</w:t>
                      </w:r>
                    </w:p>
                  </w:txbxContent>
                </v:textbox>
                <w10:wrap type="square"/>
              </v:shape>
            </w:pict>
          </mc:Fallback>
        </mc:AlternateContent>
      </w:r>
      <w:r w:rsidR="00374340">
        <w:t xml:space="preserve">Ref </w:t>
      </w:r>
      <w:r w:rsidR="00374340" w:rsidRPr="00374340">
        <w:rPr>
          <w:color w:val="FF0000"/>
        </w:rPr>
        <w:t>T Christensen and M Card before sending</w:t>
      </w:r>
      <w:bookmarkStart w:id="0" w:name="_GoBack"/>
      <w:bookmarkEnd w:id="0"/>
    </w:p>
    <w:p w:rsidR="007044A5" w:rsidRDefault="007044A5"/>
    <w:p w:rsidR="007044A5" w:rsidRDefault="007044A5"/>
    <w:p w:rsidR="007044A5" w:rsidRDefault="007044A5"/>
    <w:p w:rsidR="004B091C" w:rsidRPr="00B37243" w:rsidRDefault="004B091C" w:rsidP="004B091C">
      <w:pPr>
        <w:pStyle w:val="Title"/>
        <w:pBdr>
          <w:bottom w:val="single" w:sz="8" w:space="16" w:color="4F81BD" w:themeColor="accent1"/>
        </w:pBdr>
        <w:jc w:val="center"/>
        <w:rPr>
          <w:b/>
          <w:color w:val="476E7D"/>
        </w:rPr>
      </w:pPr>
      <w:r>
        <w:rPr>
          <w:b/>
          <w:color w:val="476E7D"/>
        </w:rPr>
        <w:t>Technical Overview for VDES</w:t>
      </w:r>
    </w:p>
    <w:p w:rsidR="005206BA" w:rsidRDefault="005206BA"/>
    <w:p w:rsidR="007044A5" w:rsidRDefault="007044A5"/>
    <w:p w:rsidR="007044A5" w:rsidRDefault="007044A5"/>
    <w:p w:rsidR="007044A5" w:rsidRDefault="007044A5"/>
    <w:p w:rsidR="007044A5" w:rsidRDefault="007044A5"/>
    <w:p w:rsidR="007044A5" w:rsidRPr="007044A5" w:rsidRDefault="007044A5" w:rsidP="007044A5">
      <w:pPr>
        <w:jc w:val="center"/>
        <w:rPr>
          <w:sz w:val="32"/>
        </w:rPr>
      </w:pPr>
    </w:p>
    <w:p w:rsidR="007044A5" w:rsidRPr="007044A5" w:rsidRDefault="00380430" w:rsidP="004B091C">
      <w:pPr>
        <w:pStyle w:val="Title"/>
        <w:pBdr>
          <w:bottom w:val="single" w:sz="8" w:space="16" w:color="4F81BD" w:themeColor="accent1"/>
        </w:pBdr>
        <w:jc w:val="center"/>
        <w:rPr>
          <w:sz w:val="32"/>
        </w:rPr>
      </w:pPr>
      <w:r w:rsidRPr="004B091C">
        <w:rPr>
          <w:b/>
          <w:color w:val="476E7D"/>
        </w:rPr>
        <w:t>March</w:t>
      </w:r>
      <w:r>
        <w:rPr>
          <w:sz w:val="32"/>
        </w:rPr>
        <w:t xml:space="preserve"> </w:t>
      </w:r>
      <w:r w:rsidRPr="004B091C">
        <w:rPr>
          <w:b/>
          <w:color w:val="476E7D"/>
        </w:rPr>
        <w:t>2017</w:t>
      </w:r>
    </w:p>
    <w:p w:rsidR="005206BA" w:rsidRDefault="005206BA"/>
    <w:p w:rsidR="007044A5" w:rsidRDefault="007044A5"/>
    <w:p w:rsidR="007044A5" w:rsidRDefault="007044A5"/>
    <w:p w:rsidR="007044A5" w:rsidRDefault="007044A5"/>
    <w:p w:rsidR="007044A5" w:rsidRDefault="007044A5">
      <w:r>
        <w:br w:type="page"/>
      </w:r>
    </w:p>
    <w:p w:rsidR="007044A5" w:rsidRDefault="007044A5"/>
    <w:p w:rsidR="007044A5" w:rsidRDefault="007044A5"/>
    <w:p w:rsidR="007044A5" w:rsidRDefault="007044A5"/>
    <w:p w:rsidR="007044A5" w:rsidRDefault="007044A5"/>
    <w:p w:rsidR="007044A5" w:rsidRPr="007044A5" w:rsidRDefault="007044A5" w:rsidP="007044A5">
      <w:pPr>
        <w:jc w:val="center"/>
        <w:rPr>
          <w:sz w:val="32"/>
        </w:rPr>
      </w:pPr>
      <w:r w:rsidRPr="007044A5">
        <w:rPr>
          <w:sz w:val="32"/>
        </w:rPr>
        <w:t>Contents</w:t>
      </w:r>
    </w:p>
    <w:p w:rsidR="007044A5" w:rsidRPr="007044A5" w:rsidRDefault="007044A5">
      <w:pPr>
        <w:rPr>
          <w:sz w:val="24"/>
        </w:rPr>
      </w:pPr>
    </w:p>
    <w:p w:rsidR="007044A5" w:rsidRPr="007044A5" w:rsidRDefault="007044A5">
      <w:pPr>
        <w:rPr>
          <w:sz w:val="24"/>
        </w:rPr>
      </w:pPr>
      <w:r w:rsidRPr="007044A5">
        <w:rPr>
          <w:sz w:val="24"/>
        </w:rPr>
        <w:t>Item</w:t>
      </w:r>
      <w:r w:rsidRPr="007044A5">
        <w:rPr>
          <w:sz w:val="24"/>
        </w:rPr>
        <w:tab/>
        <w:t>Description</w:t>
      </w:r>
      <w:r w:rsidRPr="007044A5">
        <w:rPr>
          <w:sz w:val="24"/>
        </w:rPr>
        <w:tab/>
      </w:r>
      <w:r w:rsidRPr="007044A5">
        <w:rPr>
          <w:sz w:val="24"/>
        </w:rPr>
        <w:tab/>
      </w:r>
      <w:r w:rsidRPr="007044A5">
        <w:rPr>
          <w:sz w:val="24"/>
        </w:rPr>
        <w:tab/>
      </w:r>
      <w:r w:rsidRPr="007044A5">
        <w:rPr>
          <w:sz w:val="24"/>
        </w:rPr>
        <w:tab/>
      </w:r>
      <w:r w:rsidRPr="007044A5">
        <w:rPr>
          <w:sz w:val="24"/>
        </w:rPr>
        <w:tab/>
      </w:r>
      <w:r w:rsidRPr="007044A5">
        <w:rPr>
          <w:sz w:val="24"/>
        </w:rPr>
        <w:tab/>
      </w:r>
      <w:r>
        <w:rPr>
          <w:sz w:val="24"/>
        </w:rPr>
        <w:tab/>
      </w:r>
      <w:r>
        <w:rPr>
          <w:sz w:val="24"/>
        </w:rPr>
        <w:tab/>
      </w:r>
      <w:r>
        <w:rPr>
          <w:sz w:val="24"/>
        </w:rPr>
        <w:tab/>
      </w:r>
      <w:r>
        <w:rPr>
          <w:sz w:val="24"/>
        </w:rPr>
        <w:tab/>
      </w:r>
      <w:r>
        <w:rPr>
          <w:sz w:val="24"/>
        </w:rPr>
        <w:tab/>
      </w:r>
      <w:r w:rsidRPr="007044A5">
        <w:rPr>
          <w:sz w:val="24"/>
        </w:rPr>
        <w:t>Page</w:t>
      </w:r>
    </w:p>
    <w:p w:rsidR="007044A5" w:rsidRDefault="007044A5"/>
    <w:p w:rsidR="00380430" w:rsidRDefault="007044A5">
      <w:pPr>
        <w:pStyle w:val="TOC1"/>
        <w:tabs>
          <w:tab w:val="left" w:pos="720"/>
          <w:tab w:val="right" w:leader="dot" w:pos="10456"/>
        </w:tabs>
        <w:rPr>
          <w:noProof/>
          <w:sz w:val="22"/>
          <w:szCs w:val="22"/>
          <w:lang w:val="en-GB" w:eastAsia="en-GB"/>
        </w:rPr>
      </w:pPr>
      <w:r>
        <w:rPr>
          <w:rFonts w:ascii="Arial" w:hAnsi="Arial"/>
        </w:rPr>
        <w:fldChar w:fldCharType="begin"/>
      </w:r>
      <w:r>
        <w:rPr>
          <w:rFonts w:ascii="Arial" w:hAnsi="Arial"/>
        </w:rPr>
        <w:instrText xml:space="preserve"> TOC \o "1-3" \h \z \u </w:instrText>
      </w:r>
      <w:r>
        <w:rPr>
          <w:rFonts w:ascii="Arial" w:hAnsi="Arial"/>
        </w:rPr>
        <w:fldChar w:fldCharType="separate"/>
      </w:r>
      <w:hyperlink w:anchor="_Toc476134613" w:history="1">
        <w:r w:rsidR="00380430" w:rsidRPr="000279F2">
          <w:rPr>
            <w:rStyle w:val="Hyperlink"/>
            <w:rFonts w:cstheme="minorHAnsi"/>
            <w:noProof/>
          </w:rPr>
          <w:t>1</w:t>
        </w:r>
        <w:r w:rsidR="00380430">
          <w:rPr>
            <w:noProof/>
            <w:sz w:val="22"/>
            <w:szCs w:val="22"/>
            <w:lang w:val="en-GB" w:eastAsia="en-GB"/>
          </w:rPr>
          <w:tab/>
        </w:r>
        <w:r w:rsidR="00380430" w:rsidRPr="000279F2">
          <w:rPr>
            <w:rStyle w:val="Hyperlink"/>
            <w:rFonts w:cstheme="minorHAnsi"/>
            <w:noProof/>
          </w:rPr>
          <w:t>Abbreviations and Acronyms</w:t>
        </w:r>
        <w:r w:rsidR="00380430">
          <w:rPr>
            <w:noProof/>
            <w:webHidden/>
          </w:rPr>
          <w:tab/>
        </w:r>
        <w:r w:rsidR="00380430">
          <w:rPr>
            <w:noProof/>
            <w:webHidden/>
          </w:rPr>
          <w:fldChar w:fldCharType="begin"/>
        </w:r>
        <w:r w:rsidR="00380430">
          <w:rPr>
            <w:noProof/>
            <w:webHidden/>
          </w:rPr>
          <w:instrText xml:space="preserve"> PAGEREF _Toc476134613 \h </w:instrText>
        </w:r>
        <w:r w:rsidR="00380430">
          <w:rPr>
            <w:noProof/>
            <w:webHidden/>
          </w:rPr>
        </w:r>
        <w:r w:rsidR="00380430">
          <w:rPr>
            <w:noProof/>
            <w:webHidden/>
          </w:rPr>
          <w:fldChar w:fldCharType="separate"/>
        </w:r>
        <w:r w:rsidR="00380430">
          <w:rPr>
            <w:noProof/>
            <w:webHidden/>
          </w:rPr>
          <w:t>4</w:t>
        </w:r>
        <w:r w:rsidR="00380430">
          <w:rPr>
            <w:noProof/>
            <w:webHidden/>
          </w:rPr>
          <w:fldChar w:fldCharType="end"/>
        </w:r>
      </w:hyperlink>
    </w:p>
    <w:p w:rsidR="00380430" w:rsidRDefault="00E8166E">
      <w:pPr>
        <w:pStyle w:val="TOC1"/>
        <w:tabs>
          <w:tab w:val="left" w:pos="720"/>
          <w:tab w:val="right" w:leader="dot" w:pos="10456"/>
        </w:tabs>
        <w:rPr>
          <w:noProof/>
          <w:sz w:val="22"/>
          <w:szCs w:val="22"/>
          <w:lang w:val="en-GB" w:eastAsia="en-GB"/>
        </w:rPr>
      </w:pPr>
      <w:hyperlink w:anchor="_Toc476134614" w:history="1">
        <w:r w:rsidR="00380430" w:rsidRPr="000279F2">
          <w:rPr>
            <w:rStyle w:val="Hyperlink"/>
            <w:rFonts w:cstheme="minorHAnsi"/>
            <w:noProof/>
          </w:rPr>
          <w:t>2</w:t>
        </w:r>
        <w:r w:rsidR="00380430">
          <w:rPr>
            <w:noProof/>
            <w:sz w:val="22"/>
            <w:szCs w:val="22"/>
            <w:lang w:val="en-GB" w:eastAsia="en-GB"/>
          </w:rPr>
          <w:tab/>
        </w:r>
        <w:r w:rsidR="00380430" w:rsidRPr="000279F2">
          <w:rPr>
            <w:rStyle w:val="Hyperlink"/>
            <w:rFonts w:cstheme="minorHAnsi"/>
            <w:noProof/>
          </w:rPr>
          <w:t>Scope</w:t>
        </w:r>
        <w:r w:rsidR="00380430">
          <w:rPr>
            <w:noProof/>
            <w:webHidden/>
          </w:rPr>
          <w:tab/>
        </w:r>
        <w:r w:rsidR="00380430">
          <w:rPr>
            <w:noProof/>
            <w:webHidden/>
          </w:rPr>
          <w:fldChar w:fldCharType="begin"/>
        </w:r>
        <w:r w:rsidR="00380430">
          <w:rPr>
            <w:noProof/>
            <w:webHidden/>
          </w:rPr>
          <w:instrText xml:space="preserve"> PAGEREF _Toc476134614 \h </w:instrText>
        </w:r>
        <w:r w:rsidR="00380430">
          <w:rPr>
            <w:noProof/>
            <w:webHidden/>
          </w:rPr>
        </w:r>
        <w:r w:rsidR="00380430">
          <w:rPr>
            <w:noProof/>
            <w:webHidden/>
          </w:rPr>
          <w:fldChar w:fldCharType="separate"/>
        </w:r>
        <w:r w:rsidR="00380430">
          <w:rPr>
            <w:noProof/>
            <w:webHidden/>
          </w:rPr>
          <w:t>4</w:t>
        </w:r>
        <w:r w:rsidR="00380430">
          <w:rPr>
            <w:noProof/>
            <w:webHidden/>
          </w:rPr>
          <w:fldChar w:fldCharType="end"/>
        </w:r>
      </w:hyperlink>
    </w:p>
    <w:p w:rsidR="00380430" w:rsidRDefault="00E8166E">
      <w:pPr>
        <w:pStyle w:val="TOC1"/>
        <w:tabs>
          <w:tab w:val="left" w:pos="720"/>
          <w:tab w:val="right" w:leader="dot" w:pos="10456"/>
        </w:tabs>
        <w:rPr>
          <w:noProof/>
          <w:sz w:val="22"/>
          <w:szCs w:val="22"/>
          <w:lang w:val="en-GB" w:eastAsia="en-GB"/>
        </w:rPr>
      </w:pPr>
      <w:hyperlink w:anchor="_Toc476134615" w:history="1">
        <w:r w:rsidR="00380430" w:rsidRPr="000279F2">
          <w:rPr>
            <w:rStyle w:val="Hyperlink"/>
            <w:rFonts w:cstheme="minorHAnsi"/>
            <w:noProof/>
          </w:rPr>
          <w:t>3</w:t>
        </w:r>
        <w:r w:rsidR="00380430">
          <w:rPr>
            <w:noProof/>
            <w:sz w:val="22"/>
            <w:szCs w:val="22"/>
            <w:lang w:val="en-GB" w:eastAsia="en-GB"/>
          </w:rPr>
          <w:tab/>
        </w:r>
        <w:r w:rsidR="00380430" w:rsidRPr="000279F2">
          <w:rPr>
            <w:rStyle w:val="Hyperlink"/>
            <w:rFonts w:cstheme="minorHAnsi"/>
            <w:noProof/>
          </w:rPr>
          <w:t>Reference Documents</w:t>
        </w:r>
        <w:r w:rsidR="00380430">
          <w:rPr>
            <w:noProof/>
            <w:webHidden/>
          </w:rPr>
          <w:tab/>
        </w:r>
        <w:r w:rsidR="00380430">
          <w:rPr>
            <w:noProof/>
            <w:webHidden/>
          </w:rPr>
          <w:fldChar w:fldCharType="begin"/>
        </w:r>
        <w:r w:rsidR="00380430">
          <w:rPr>
            <w:noProof/>
            <w:webHidden/>
          </w:rPr>
          <w:instrText xml:space="preserve"> PAGEREF _Toc476134615 \h </w:instrText>
        </w:r>
        <w:r w:rsidR="00380430">
          <w:rPr>
            <w:noProof/>
            <w:webHidden/>
          </w:rPr>
        </w:r>
        <w:r w:rsidR="00380430">
          <w:rPr>
            <w:noProof/>
            <w:webHidden/>
          </w:rPr>
          <w:fldChar w:fldCharType="separate"/>
        </w:r>
        <w:r w:rsidR="00380430">
          <w:rPr>
            <w:noProof/>
            <w:webHidden/>
          </w:rPr>
          <w:t>4</w:t>
        </w:r>
        <w:r w:rsidR="00380430">
          <w:rPr>
            <w:noProof/>
            <w:webHidden/>
          </w:rPr>
          <w:fldChar w:fldCharType="end"/>
        </w:r>
      </w:hyperlink>
    </w:p>
    <w:p w:rsidR="00380430" w:rsidRDefault="00E8166E">
      <w:pPr>
        <w:pStyle w:val="TOC1"/>
        <w:tabs>
          <w:tab w:val="left" w:pos="720"/>
          <w:tab w:val="right" w:leader="dot" w:pos="10456"/>
        </w:tabs>
        <w:rPr>
          <w:noProof/>
          <w:sz w:val="22"/>
          <w:szCs w:val="22"/>
          <w:lang w:val="en-GB" w:eastAsia="en-GB"/>
        </w:rPr>
      </w:pPr>
      <w:hyperlink w:anchor="_Toc476134616" w:history="1">
        <w:r w:rsidR="00380430" w:rsidRPr="000279F2">
          <w:rPr>
            <w:rStyle w:val="Hyperlink"/>
            <w:rFonts w:cstheme="minorHAnsi"/>
            <w:noProof/>
          </w:rPr>
          <w:t>4</w:t>
        </w:r>
        <w:r w:rsidR="00380430">
          <w:rPr>
            <w:noProof/>
            <w:sz w:val="22"/>
            <w:szCs w:val="22"/>
            <w:lang w:val="en-GB" w:eastAsia="en-GB"/>
          </w:rPr>
          <w:tab/>
        </w:r>
        <w:r w:rsidR="00380430" w:rsidRPr="000279F2">
          <w:rPr>
            <w:rStyle w:val="Hyperlink"/>
            <w:rFonts w:cstheme="minorHAnsi"/>
            <w:noProof/>
          </w:rPr>
          <w:t>Test Conditions</w:t>
        </w:r>
        <w:r w:rsidR="00380430">
          <w:rPr>
            <w:noProof/>
            <w:webHidden/>
          </w:rPr>
          <w:tab/>
        </w:r>
        <w:r w:rsidR="00380430">
          <w:rPr>
            <w:noProof/>
            <w:webHidden/>
          </w:rPr>
          <w:fldChar w:fldCharType="begin"/>
        </w:r>
        <w:r w:rsidR="00380430">
          <w:rPr>
            <w:noProof/>
            <w:webHidden/>
          </w:rPr>
          <w:instrText xml:space="preserve"> PAGEREF _Toc476134616 \h </w:instrText>
        </w:r>
        <w:r w:rsidR="00380430">
          <w:rPr>
            <w:noProof/>
            <w:webHidden/>
          </w:rPr>
        </w:r>
        <w:r w:rsidR="00380430">
          <w:rPr>
            <w:noProof/>
            <w:webHidden/>
          </w:rPr>
          <w:fldChar w:fldCharType="separate"/>
        </w:r>
        <w:r w:rsidR="00380430">
          <w:rPr>
            <w:noProof/>
            <w:webHidden/>
          </w:rPr>
          <w:t>4</w:t>
        </w:r>
        <w:r w:rsidR="00380430">
          <w:rPr>
            <w:noProof/>
            <w:webHidden/>
          </w:rPr>
          <w:fldChar w:fldCharType="end"/>
        </w:r>
      </w:hyperlink>
    </w:p>
    <w:p w:rsidR="00380430" w:rsidRDefault="00E8166E">
      <w:pPr>
        <w:pStyle w:val="TOC2"/>
        <w:rPr>
          <w:noProof/>
          <w:sz w:val="22"/>
          <w:lang w:val="en-GB" w:eastAsia="en-GB"/>
        </w:rPr>
      </w:pPr>
      <w:hyperlink w:anchor="_Toc476134617" w:history="1">
        <w:r w:rsidR="00380430" w:rsidRPr="000279F2">
          <w:rPr>
            <w:rStyle w:val="Hyperlink"/>
            <w:rFonts w:cstheme="minorHAnsi"/>
            <w:noProof/>
          </w:rPr>
          <w:t>4.1</w:t>
        </w:r>
        <w:r w:rsidR="00380430">
          <w:rPr>
            <w:noProof/>
            <w:sz w:val="22"/>
            <w:lang w:val="en-GB" w:eastAsia="en-GB"/>
          </w:rPr>
          <w:tab/>
        </w:r>
        <w:r w:rsidR="00380430" w:rsidRPr="000279F2">
          <w:rPr>
            <w:rStyle w:val="Hyperlink"/>
            <w:rFonts w:cstheme="minorHAnsi"/>
            <w:noProof/>
          </w:rPr>
          <w:t>Normal and extreme test conditions</w:t>
        </w:r>
        <w:r w:rsidR="00380430">
          <w:rPr>
            <w:noProof/>
            <w:webHidden/>
          </w:rPr>
          <w:tab/>
        </w:r>
        <w:r w:rsidR="00380430">
          <w:rPr>
            <w:noProof/>
            <w:webHidden/>
          </w:rPr>
          <w:fldChar w:fldCharType="begin"/>
        </w:r>
        <w:r w:rsidR="00380430">
          <w:rPr>
            <w:noProof/>
            <w:webHidden/>
          </w:rPr>
          <w:instrText xml:space="preserve"> PAGEREF _Toc476134617 \h </w:instrText>
        </w:r>
        <w:r w:rsidR="00380430">
          <w:rPr>
            <w:noProof/>
            <w:webHidden/>
          </w:rPr>
        </w:r>
        <w:r w:rsidR="00380430">
          <w:rPr>
            <w:noProof/>
            <w:webHidden/>
          </w:rPr>
          <w:fldChar w:fldCharType="separate"/>
        </w:r>
        <w:r w:rsidR="00380430">
          <w:rPr>
            <w:noProof/>
            <w:webHidden/>
          </w:rPr>
          <w:t>4</w:t>
        </w:r>
        <w:r w:rsidR="00380430">
          <w:rPr>
            <w:noProof/>
            <w:webHidden/>
          </w:rPr>
          <w:fldChar w:fldCharType="end"/>
        </w:r>
      </w:hyperlink>
    </w:p>
    <w:p w:rsidR="00380430" w:rsidRDefault="00E8166E">
      <w:pPr>
        <w:pStyle w:val="TOC2"/>
        <w:rPr>
          <w:noProof/>
          <w:sz w:val="22"/>
          <w:lang w:val="en-GB" w:eastAsia="en-GB"/>
        </w:rPr>
      </w:pPr>
      <w:hyperlink w:anchor="_Toc476134618" w:history="1">
        <w:r w:rsidR="00380430" w:rsidRPr="000279F2">
          <w:rPr>
            <w:rStyle w:val="Hyperlink"/>
            <w:rFonts w:cstheme="minorHAnsi"/>
            <w:noProof/>
          </w:rPr>
          <w:t>4.2</w:t>
        </w:r>
        <w:r w:rsidR="00380430">
          <w:rPr>
            <w:noProof/>
            <w:sz w:val="22"/>
            <w:lang w:val="en-GB" w:eastAsia="en-GB"/>
          </w:rPr>
          <w:tab/>
        </w:r>
        <w:r w:rsidR="00380430" w:rsidRPr="000279F2">
          <w:rPr>
            <w:rStyle w:val="Hyperlink"/>
            <w:rFonts w:cstheme="minorHAnsi"/>
            <w:noProof/>
          </w:rPr>
          <w:t>Standard test environment</w:t>
        </w:r>
        <w:r w:rsidR="00380430">
          <w:rPr>
            <w:noProof/>
            <w:webHidden/>
          </w:rPr>
          <w:tab/>
        </w:r>
        <w:r w:rsidR="00380430">
          <w:rPr>
            <w:noProof/>
            <w:webHidden/>
          </w:rPr>
          <w:fldChar w:fldCharType="begin"/>
        </w:r>
        <w:r w:rsidR="00380430">
          <w:rPr>
            <w:noProof/>
            <w:webHidden/>
          </w:rPr>
          <w:instrText xml:space="preserve"> PAGEREF _Toc476134618 \h </w:instrText>
        </w:r>
        <w:r w:rsidR="00380430">
          <w:rPr>
            <w:noProof/>
            <w:webHidden/>
          </w:rPr>
        </w:r>
        <w:r w:rsidR="00380430">
          <w:rPr>
            <w:noProof/>
            <w:webHidden/>
          </w:rPr>
          <w:fldChar w:fldCharType="separate"/>
        </w:r>
        <w:r w:rsidR="00380430">
          <w:rPr>
            <w:noProof/>
            <w:webHidden/>
          </w:rPr>
          <w:t>5</w:t>
        </w:r>
        <w:r w:rsidR="00380430">
          <w:rPr>
            <w:noProof/>
            <w:webHidden/>
          </w:rPr>
          <w:fldChar w:fldCharType="end"/>
        </w:r>
      </w:hyperlink>
    </w:p>
    <w:p w:rsidR="00380430" w:rsidRDefault="00E8166E">
      <w:pPr>
        <w:pStyle w:val="TOC2"/>
        <w:rPr>
          <w:noProof/>
          <w:sz w:val="22"/>
          <w:lang w:val="en-GB" w:eastAsia="en-GB"/>
        </w:rPr>
      </w:pPr>
      <w:hyperlink w:anchor="_Toc476134619" w:history="1">
        <w:r w:rsidR="00380430" w:rsidRPr="000279F2">
          <w:rPr>
            <w:rStyle w:val="Hyperlink"/>
            <w:rFonts w:cstheme="minorHAnsi"/>
            <w:noProof/>
          </w:rPr>
          <w:t>4.3</w:t>
        </w:r>
        <w:r w:rsidR="00380430">
          <w:rPr>
            <w:noProof/>
            <w:sz w:val="22"/>
            <w:lang w:val="en-GB" w:eastAsia="en-GB"/>
          </w:rPr>
          <w:tab/>
        </w:r>
        <w:r w:rsidR="00380430" w:rsidRPr="000279F2">
          <w:rPr>
            <w:rStyle w:val="Hyperlink"/>
            <w:rFonts w:cstheme="minorHAnsi"/>
            <w:noProof/>
          </w:rPr>
          <w:t>Common test conditions for protection from invalid controls</w:t>
        </w:r>
        <w:r w:rsidR="00380430">
          <w:rPr>
            <w:noProof/>
            <w:webHidden/>
          </w:rPr>
          <w:tab/>
        </w:r>
        <w:r w:rsidR="00380430">
          <w:rPr>
            <w:noProof/>
            <w:webHidden/>
          </w:rPr>
          <w:fldChar w:fldCharType="begin"/>
        </w:r>
        <w:r w:rsidR="00380430">
          <w:rPr>
            <w:noProof/>
            <w:webHidden/>
          </w:rPr>
          <w:instrText xml:space="preserve"> PAGEREF _Toc476134619 \h </w:instrText>
        </w:r>
        <w:r w:rsidR="00380430">
          <w:rPr>
            <w:noProof/>
            <w:webHidden/>
          </w:rPr>
        </w:r>
        <w:r w:rsidR="00380430">
          <w:rPr>
            <w:noProof/>
            <w:webHidden/>
          </w:rPr>
          <w:fldChar w:fldCharType="separate"/>
        </w:r>
        <w:r w:rsidR="00380430">
          <w:rPr>
            <w:noProof/>
            <w:webHidden/>
          </w:rPr>
          <w:t>5</w:t>
        </w:r>
        <w:r w:rsidR="00380430">
          <w:rPr>
            <w:noProof/>
            <w:webHidden/>
          </w:rPr>
          <w:fldChar w:fldCharType="end"/>
        </w:r>
      </w:hyperlink>
    </w:p>
    <w:p w:rsidR="00380430" w:rsidRDefault="00E8166E">
      <w:pPr>
        <w:pStyle w:val="TOC2"/>
        <w:rPr>
          <w:noProof/>
          <w:sz w:val="22"/>
          <w:lang w:val="en-GB" w:eastAsia="en-GB"/>
        </w:rPr>
      </w:pPr>
      <w:hyperlink w:anchor="_Toc476134620" w:history="1">
        <w:r w:rsidR="00380430" w:rsidRPr="000279F2">
          <w:rPr>
            <w:rStyle w:val="Hyperlink"/>
            <w:rFonts w:cstheme="minorHAnsi"/>
            <w:noProof/>
          </w:rPr>
          <w:t>4.4</w:t>
        </w:r>
        <w:r w:rsidR="00380430">
          <w:rPr>
            <w:noProof/>
            <w:sz w:val="22"/>
            <w:lang w:val="en-GB" w:eastAsia="en-GB"/>
          </w:rPr>
          <w:tab/>
        </w:r>
        <w:r w:rsidR="00380430" w:rsidRPr="000279F2">
          <w:rPr>
            <w:rStyle w:val="Hyperlink"/>
            <w:rFonts w:cstheme="minorHAnsi"/>
            <w:noProof/>
          </w:rPr>
          <w:t>Test signals</w:t>
        </w:r>
        <w:r w:rsidR="00380430">
          <w:rPr>
            <w:noProof/>
            <w:webHidden/>
          </w:rPr>
          <w:tab/>
        </w:r>
        <w:r w:rsidR="00380430">
          <w:rPr>
            <w:noProof/>
            <w:webHidden/>
          </w:rPr>
          <w:fldChar w:fldCharType="begin"/>
        </w:r>
        <w:r w:rsidR="00380430">
          <w:rPr>
            <w:noProof/>
            <w:webHidden/>
          </w:rPr>
          <w:instrText xml:space="preserve"> PAGEREF _Toc476134620 \h </w:instrText>
        </w:r>
        <w:r w:rsidR="00380430">
          <w:rPr>
            <w:noProof/>
            <w:webHidden/>
          </w:rPr>
        </w:r>
        <w:r w:rsidR="00380430">
          <w:rPr>
            <w:noProof/>
            <w:webHidden/>
          </w:rPr>
          <w:fldChar w:fldCharType="separate"/>
        </w:r>
        <w:r w:rsidR="00380430">
          <w:rPr>
            <w:noProof/>
            <w:webHidden/>
          </w:rPr>
          <w:t>5</w:t>
        </w:r>
        <w:r w:rsidR="00380430">
          <w:rPr>
            <w:noProof/>
            <w:webHidden/>
          </w:rPr>
          <w:fldChar w:fldCharType="end"/>
        </w:r>
      </w:hyperlink>
    </w:p>
    <w:p w:rsidR="00380430" w:rsidRDefault="00E8166E">
      <w:pPr>
        <w:pStyle w:val="TOC3"/>
        <w:tabs>
          <w:tab w:val="left" w:pos="720"/>
          <w:tab w:val="right" w:leader="dot" w:pos="10456"/>
        </w:tabs>
        <w:rPr>
          <w:noProof/>
          <w:sz w:val="22"/>
          <w:lang w:val="en-GB" w:eastAsia="en-GB"/>
        </w:rPr>
      </w:pPr>
      <w:hyperlink w:anchor="_Toc476134621" w:history="1">
        <w:r w:rsidR="00380430" w:rsidRPr="000279F2">
          <w:rPr>
            <w:rStyle w:val="Hyperlink"/>
            <w:rFonts w:cstheme="minorHAnsi"/>
            <w:noProof/>
          </w:rPr>
          <w:t>4.4.1</w:t>
        </w:r>
        <w:r w:rsidR="00380430">
          <w:rPr>
            <w:noProof/>
            <w:sz w:val="22"/>
            <w:lang w:val="en-GB" w:eastAsia="en-GB"/>
          </w:rPr>
          <w:tab/>
        </w:r>
        <w:r w:rsidR="00380430" w:rsidRPr="000279F2">
          <w:rPr>
            <w:rStyle w:val="Hyperlink"/>
            <w:rFonts w:cstheme="minorHAnsi"/>
            <w:noProof/>
          </w:rPr>
          <w:t>Standard test signal number 6</w:t>
        </w:r>
        <w:r w:rsidR="00380430">
          <w:rPr>
            <w:noProof/>
            <w:webHidden/>
          </w:rPr>
          <w:tab/>
        </w:r>
        <w:r w:rsidR="00380430">
          <w:rPr>
            <w:noProof/>
            <w:webHidden/>
          </w:rPr>
          <w:fldChar w:fldCharType="begin"/>
        </w:r>
        <w:r w:rsidR="00380430">
          <w:rPr>
            <w:noProof/>
            <w:webHidden/>
          </w:rPr>
          <w:instrText xml:space="preserve"> PAGEREF _Toc476134621 \h </w:instrText>
        </w:r>
        <w:r w:rsidR="00380430">
          <w:rPr>
            <w:noProof/>
            <w:webHidden/>
          </w:rPr>
        </w:r>
        <w:r w:rsidR="00380430">
          <w:rPr>
            <w:noProof/>
            <w:webHidden/>
          </w:rPr>
          <w:fldChar w:fldCharType="separate"/>
        </w:r>
        <w:r w:rsidR="00380430">
          <w:rPr>
            <w:noProof/>
            <w:webHidden/>
          </w:rPr>
          <w:t>6</w:t>
        </w:r>
        <w:r w:rsidR="00380430">
          <w:rPr>
            <w:noProof/>
            <w:webHidden/>
          </w:rPr>
          <w:fldChar w:fldCharType="end"/>
        </w:r>
      </w:hyperlink>
    </w:p>
    <w:p w:rsidR="00380430" w:rsidRDefault="00E8166E">
      <w:pPr>
        <w:pStyle w:val="TOC3"/>
        <w:tabs>
          <w:tab w:val="left" w:pos="720"/>
          <w:tab w:val="right" w:leader="dot" w:pos="10456"/>
        </w:tabs>
        <w:rPr>
          <w:noProof/>
          <w:sz w:val="22"/>
          <w:lang w:val="en-GB" w:eastAsia="en-GB"/>
        </w:rPr>
      </w:pPr>
      <w:hyperlink w:anchor="_Toc476134622" w:history="1">
        <w:r w:rsidR="00380430" w:rsidRPr="000279F2">
          <w:rPr>
            <w:rStyle w:val="Hyperlink"/>
            <w:rFonts w:cstheme="minorHAnsi"/>
            <w:noProof/>
          </w:rPr>
          <w:t>4.4.2</w:t>
        </w:r>
        <w:r w:rsidR="00380430">
          <w:rPr>
            <w:noProof/>
            <w:sz w:val="22"/>
            <w:lang w:val="en-GB" w:eastAsia="en-GB"/>
          </w:rPr>
          <w:tab/>
        </w:r>
        <w:r w:rsidR="00380430" w:rsidRPr="000279F2">
          <w:rPr>
            <w:rStyle w:val="Hyperlink"/>
            <w:rFonts w:cstheme="minorHAnsi"/>
            <w:noProof/>
          </w:rPr>
          <w:t>Standard test signal number 7</w:t>
        </w:r>
        <w:r w:rsidR="00380430">
          <w:rPr>
            <w:noProof/>
            <w:webHidden/>
          </w:rPr>
          <w:tab/>
        </w:r>
        <w:r w:rsidR="00380430">
          <w:rPr>
            <w:noProof/>
            <w:webHidden/>
          </w:rPr>
          <w:fldChar w:fldCharType="begin"/>
        </w:r>
        <w:r w:rsidR="00380430">
          <w:rPr>
            <w:noProof/>
            <w:webHidden/>
          </w:rPr>
          <w:instrText xml:space="preserve"> PAGEREF _Toc476134622 \h </w:instrText>
        </w:r>
        <w:r w:rsidR="00380430">
          <w:rPr>
            <w:noProof/>
            <w:webHidden/>
          </w:rPr>
        </w:r>
        <w:r w:rsidR="00380430">
          <w:rPr>
            <w:noProof/>
            <w:webHidden/>
          </w:rPr>
          <w:fldChar w:fldCharType="separate"/>
        </w:r>
        <w:r w:rsidR="00380430">
          <w:rPr>
            <w:noProof/>
            <w:webHidden/>
          </w:rPr>
          <w:t>6</w:t>
        </w:r>
        <w:r w:rsidR="00380430">
          <w:rPr>
            <w:noProof/>
            <w:webHidden/>
          </w:rPr>
          <w:fldChar w:fldCharType="end"/>
        </w:r>
      </w:hyperlink>
    </w:p>
    <w:p w:rsidR="00380430" w:rsidRDefault="00E8166E">
      <w:pPr>
        <w:pStyle w:val="TOC3"/>
        <w:tabs>
          <w:tab w:val="left" w:pos="720"/>
          <w:tab w:val="right" w:leader="dot" w:pos="10456"/>
        </w:tabs>
        <w:rPr>
          <w:noProof/>
          <w:sz w:val="22"/>
          <w:lang w:val="en-GB" w:eastAsia="en-GB"/>
        </w:rPr>
      </w:pPr>
      <w:hyperlink w:anchor="_Toc476134623" w:history="1">
        <w:r w:rsidR="00380430" w:rsidRPr="000279F2">
          <w:rPr>
            <w:rStyle w:val="Hyperlink"/>
            <w:rFonts w:cstheme="minorHAnsi"/>
            <w:noProof/>
          </w:rPr>
          <w:t>4.4.3</w:t>
        </w:r>
        <w:r w:rsidR="00380430">
          <w:rPr>
            <w:noProof/>
            <w:sz w:val="22"/>
            <w:lang w:val="en-GB" w:eastAsia="en-GB"/>
          </w:rPr>
          <w:tab/>
        </w:r>
        <w:r w:rsidR="00380430" w:rsidRPr="000279F2">
          <w:rPr>
            <w:rStyle w:val="Hyperlink"/>
            <w:rFonts w:cstheme="minorHAnsi"/>
            <w:noProof/>
          </w:rPr>
          <w:t>Standard test signal number 8</w:t>
        </w:r>
        <w:r w:rsidR="00380430">
          <w:rPr>
            <w:noProof/>
            <w:webHidden/>
          </w:rPr>
          <w:tab/>
        </w:r>
        <w:r w:rsidR="00380430">
          <w:rPr>
            <w:noProof/>
            <w:webHidden/>
          </w:rPr>
          <w:fldChar w:fldCharType="begin"/>
        </w:r>
        <w:r w:rsidR="00380430">
          <w:rPr>
            <w:noProof/>
            <w:webHidden/>
          </w:rPr>
          <w:instrText xml:space="preserve"> PAGEREF _Toc476134623 \h </w:instrText>
        </w:r>
        <w:r w:rsidR="00380430">
          <w:rPr>
            <w:noProof/>
            <w:webHidden/>
          </w:rPr>
        </w:r>
        <w:r w:rsidR="00380430">
          <w:rPr>
            <w:noProof/>
            <w:webHidden/>
          </w:rPr>
          <w:fldChar w:fldCharType="separate"/>
        </w:r>
        <w:r w:rsidR="00380430">
          <w:rPr>
            <w:noProof/>
            <w:webHidden/>
          </w:rPr>
          <w:t>6</w:t>
        </w:r>
        <w:r w:rsidR="00380430">
          <w:rPr>
            <w:noProof/>
            <w:webHidden/>
          </w:rPr>
          <w:fldChar w:fldCharType="end"/>
        </w:r>
      </w:hyperlink>
    </w:p>
    <w:p w:rsidR="00380430" w:rsidRDefault="00E8166E">
      <w:pPr>
        <w:pStyle w:val="TOC3"/>
        <w:tabs>
          <w:tab w:val="left" w:pos="720"/>
          <w:tab w:val="right" w:leader="dot" w:pos="10456"/>
        </w:tabs>
        <w:rPr>
          <w:noProof/>
          <w:sz w:val="22"/>
          <w:lang w:val="en-GB" w:eastAsia="en-GB"/>
        </w:rPr>
      </w:pPr>
      <w:hyperlink w:anchor="_Toc476134624" w:history="1">
        <w:r w:rsidR="00380430" w:rsidRPr="000279F2">
          <w:rPr>
            <w:rStyle w:val="Hyperlink"/>
            <w:rFonts w:cstheme="minorHAnsi"/>
            <w:noProof/>
          </w:rPr>
          <w:t>4.4.4</w:t>
        </w:r>
        <w:r w:rsidR="00380430">
          <w:rPr>
            <w:noProof/>
            <w:sz w:val="22"/>
            <w:lang w:val="en-GB" w:eastAsia="en-GB"/>
          </w:rPr>
          <w:tab/>
        </w:r>
        <w:r w:rsidR="00380430" w:rsidRPr="000279F2">
          <w:rPr>
            <w:rStyle w:val="Hyperlink"/>
            <w:rFonts w:cstheme="minorHAnsi"/>
            <w:noProof/>
          </w:rPr>
          <w:t>Standard test signal number 9</w:t>
        </w:r>
        <w:r w:rsidR="00380430">
          <w:rPr>
            <w:noProof/>
            <w:webHidden/>
          </w:rPr>
          <w:tab/>
        </w:r>
        <w:r w:rsidR="00380430">
          <w:rPr>
            <w:noProof/>
            <w:webHidden/>
          </w:rPr>
          <w:fldChar w:fldCharType="begin"/>
        </w:r>
        <w:r w:rsidR="00380430">
          <w:rPr>
            <w:noProof/>
            <w:webHidden/>
          </w:rPr>
          <w:instrText xml:space="preserve"> PAGEREF _Toc476134624 \h </w:instrText>
        </w:r>
        <w:r w:rsidR="00380430">
          <w:rPr>
            <w:noProof/>
            <w:webHidden/>
          </w:rPr>
        </w:r>
        <w:r w:rsidR="00380430">
          <w:rPr>
            <w:noProof/>
            <w:webHidden/>
          </w:rPr>
          <w:fldChar w:fldCharType="separate"/>
        </w:r>
        <w:r w:rsidR="00380430">
          <w:rPr>
            <w:noProof/>
            <w:webHidden/>
          </w:rPr>
          <w:t>6</w:t>
        </w:r>
        <w:r w:rsidR="00380430">
          <w:rPr>
            <w:noProof/>
            <w:webHidden/>
          </w:rPr>
          <w:fldChar w:fldCharType="end"/>
        </w:r>
      </w:hyperlink>
    </w:p>
    <w:p w:rsidR="00380430" w:rsidRDefault="00E8166E">
      <w:pPr>
        <w:pStyle w:val="TOC1"/>
        <w:tabs>
          <w:tab w:val="left" w:pos="720"/>
          <w:tab w:val="right" w:leader="dot" w:pos="10456"/>
        </w:tabs>
        <w:rPr>
          <w:noProof/>
          <w:sz w:val="22"/>
          <w:szCs w:val="22"/>
          <w:lang w:val="en-GB" w:eastAsia="en-GB"/>
        </w:rPr>
      </w:pPr>
      <w:hyperlink w:anchor="_Toc476134625" w:history="1">
        <w:r w:rsidR="00380430" w:rsidRPr="000279F2">
          <w:rPr>
            <w:rStyle w:val="Hyperlink"/>
            <w:rFonts w:cstheme="minorHAnsi"/>
            <w:noProof/>
          </w:rPr>
          <w:t>5</w:t>
        </w:r>
        <w:r w:rsidR="00380430">
          <w:rPr>
            <w:noProof/>
            <w:sz w:val="22"/>
            <w:szCs w:val="22"/>
            <w:lang w:val="en-GB" w:eastAsia="en-GB"/>
          </w:rPr>
          <w:tab/>
        </w:r>
        <w:r w:rsidR="00380430" w:rsidRPr="000279F2">
          <w:rPr>
            <w:rStyle w:val="Hyperlink"/>
            <w:rFonts w:cstheme="minorHAnsi"/>
            <w:noProof/>
          </w:rPr>
          <w:t>Methods for test</w:t>
        </w:r>
        <w:r w:rsidR="00380430">
          <w:rPr>
            <w:noProof/>
            <w:webHidden/>
          </w:rPr>
          <w:tab/>
        </w:r>
        <w:r w:rsidR="00380430">
          <w:rPr>
            <w:noProof/>
            <w:webHidden/>
          </w:rPr>
          <w:fldChar w:fldCharType="begin"/>
        </w:r>
        <w:r w:rsidR="00380430">
          <w:rPr>
            <w:noProof/>
            <w:webHidden/>
          </w:rPr>
          <w:instrText xml:space="preserve"> PAGEREF _Toc476134625 \h </w:instrText>
        </w:r>
        <w:r w:rsidR="00380430">
          <w:rPr>
            <w:noProof/>
            <w:webHidden/>
          </w:rPr>
        </w:r>
        <w:r w:rsidR="00380430">
          <w:rPr>
            <w:noProof/>
            <w:webHidden/>
          </w:rPr>
          <w:fldChar w:fldCharType="separate"/>
        </w:r>
        <w:r w:rsidR="00380430">
          <w:rPr>
            <w:noProof/>
            <w:webHidden/>
          </w:rPr>
          <w:t>6</w:t>
        </w:r>
        <w:r w:rsidR="00380430">
          <w:rPr>
            <w:noProof/>
            <w:webHidden/>
          </w:rPr>
          <w:fldChar w:fldCharType="end"/>
        </w:r>
      </w:hyperlink>
    </w:p>
    <w:p w:rsidR="00380430" w:rsidRDefault="00E8166E">
      <w:pPr>
        <w:pStyle w:val="TOC2"/>
        <w:rPr>
          <w:noProof/>
          <w:sz w:val="22"/>
          <w:lang w:val="en-GB" w:eastAsia="en-GB"/>
        </w:rPr>
      </w:pPr>
      <w:hyperlink w:anchor="_Toc476134626" w:history="1">
        <w:r w:rsidR="00380430" w:rsidRPr="000279F2">
          <w:rPr>
            <w:rStyle w:val="Hyperlink"/>
            <w:rFonts w:cstheme="minorHAnsi"/>
            <w:noProof/>
          </w:rPr>
          <w:t>5.1</w:t>
        </w:r>
        <w:r w:rsidR="00380430">
          <w:rPr>
            <w:noProof/>
            <w:sz w:val="22"/>
            <w:lang w:val="en-GB" w:eastAsia="en-GB"/>
          </w:rPr>
          <w:tab/>
        </w:r>
        <w:r w:rsidR="00380430" w:rsidRPr="000279F2">
          <w:rPr>
            <w:rStyle w:val="Hyperlink"/>
            <w:rFonts w:cstheme="minorHAnsi"/>
            <w:noProof/>
          </w:rPr>
          <w:t>Performance Test</w:t>
        </w:r>
        <w:r w:rsidR="00380430">
          <w:rPr>
            <w:noProof/>
            <w:webHidden/>
          </w:rPr>
          <w:tab/>
        </w:r>
        <w:r w:rsidR="00380430">
          <w:rPr>
            <w:noProof/>
            <w:webHidden/>
          </w:rPr>
          <w:fldChar w:fldCharType="begin"/>
        </w:r>
        <w:r w:rsidR="00380430">
          <w:rPr>
            <w:noProof/>
            <w:webHidden/>
          </w:rPr>
          <w:instrText xml:space="preserve"> PAGEREF _Toc476134626 \h </w:instrText>
        </w:r>
        <w:r w:rsidR="00380430">
          <w:rPr>
            <w:noProof/>
            <w:webHidden/>
          </w:rPr>
        </w:r>
        <w:r w:rsidR="00380430">
          <w:rPr>
            <w:noProof/>
            <w:webHidden/>
          </w:rPr>
          <w:fldChar w:fldCharType="separate"/>
        </w:r>
        <w:r w:rsidR="00380430">
          <w:rPr>
            <w:noProof/>
            <w:webHidden/>
          </w:rPr>
          <w:t>6</w:t>
        </w:r>
        <w:r w:rsidR="00380430">
          <w:rPr>
            <w:noProof/>
            <w:webHidden/>
          </w:rPr>
          <w:fldChar w:fldCharType="end"/>
        </w:r>
      </w:hyperlink>
    </w:p>
    <w:p w:rsidR="00380430" w:rsidRDefault="00E8166E">
      <w:pPr>
        <w:pStyle w:val="TOC3"/>
        <w:tabs>
          <w:tab w:val="left" w:pos="720"/>
          <w:tab w:val="right" w:leader="dot" w:pos="10456"/>
        </w:tabs>
        <w:rPr>
          <w:noProof/>
          <w:sz w:val="22"/>
          <w:lang w:val="en-GB" w:eastAsia="en-GB"/>
        </w:rPr>
      </w:pPr>
      <w:hyperlink w:anchor="_Toc476134627" w:history="1">
        <w:r w:rsidR="00380430" w:rsidRPr="000279F2">
          <w:rPr>
            <w:rStyle w:val="Hyperlink"/>
            <w:rFonts w:cstheme="minorHAnsi"/>
            <w:noProof/>
          </w:rPr>
          <w:t>5.1.1</w:t>
        </w:r>
        <w:r w:rsidR="00380430">
          <w:rPr>
            <w:noProof/>
            <w:sz w:val="22"/>
            <w:lang w:val="en-GB" w:eastAsia="en-GB"/>
          </w:rPr>
          <w:tab/>
        </w:r>
        <w:r w:rsidR="00380430" w:rsidRPr="000279F2">
          <w:rPr>
            <w:rStyle w:val="Hyperlink"/>
            <w:rFonts w:cstheme="minorHAnsi"/>
            <w:noProof/>
          </w:rPr>
          <w:t>Purpose</w:t>
        </w:r>
        <w:r w:rsidR="00380430">
          <w:rPr>
            <w:noProof/>
            <w:webHidden/>
          </w:rPr>
          <w:tab/>
        </w:r>
        <w:r w:rsidR="00380430">
          <w:rPr>
            <w:noProof/>
            <w:webHidden/>
          </w:rPr>
          <w:fldChar w:fldCharType="begin"/>
        </w:r>
        <w:r w:rsidR="00380430">
          <w:rPr>
            <w:noProof/>
            <w:webHidden/>
          </w:rPr>
          <w:instrText xml:space="preserve"> PAGEREF _Toc476134627 \h </w:instrText>
        </w:r>
        <w:r w:rsidR="00380430">
          <w:rPr>
            <w:noProof/>
            <w:webHidden/>
          </w:rPr>
        </w:r>
        <w:r w:rsidR="00380430">
          <w:rPr>
            <w:noProof/>
            <w:webHidden/>
          </w:rPr>
          <w:fldChar w:fldCharType="separate"/>
        </w:r>
        <w:r w:rsidR="00380430">
          <w:rPr>
            <w:noProof/>
            <w:webHidden/>
          </w:rPr>
          <w:t>6</w:t>
        </w:r>
        <w:r w:rsidR="00380430">
          <w:rPr>
            <w:noProof/>
            <w:webHidden/>
          </w:rPr>
          <w:fldChar w:fldCharType="end"/>
        </w:r>
      </w:hyperlink>
    </w:p>
    <w:p w:rsidR="00380430" w:rsidRDefault="00E8166E">
      <w:pPr>
        <w:pStyle w:val="TOC3"/>
        <w:tabs>
          <w:tab w:val="left" w:pos="720"/>
          <w:tab w:val="right" w:leader="dot" w:pos="10456"/>
        </w:tabs>
        <w:rPr>
          <w:noProof/>
          <w:sz w:val="22"/>
          <w:lang w:val="en-GB" w:eastAsia="en-GB"/>
        </w:rPr>
      </w:pPr>
      <w:hyperlink w:anchor="_Toc476134628" w:history="1">
        <w:r w:rsidR="00380430" w:rsidRPr="000279F2">
          <w:rPr>
            <w:rStyle w:val="Hyperlink"/>
            <w:rFonts w:cstheme="minorHAnsi"/>
            <w:noProof/>
          </w:rPr>
          <w:t>5.1.2</w:t>
        </w:r>
        <w:r w:rsidR="00380430">
          <w:rPr>
            <w:noProof/>
            <w:sz w:val="22"/>
            <w:lang w:val="en-GB" w:eastAsia="en-GB"/>
          </w:rPr>
          <w:tab/>
        </w:r>
        <w:r w:rsidR="00380430" w:rsidRPr="000279F2">
          <w:rPr>
            <w:rStyle w:val="Hyperlink"/>
            <w:rFonts w:cstheme="minorHAnsi"/>
            <w:noProof/>
          </w:rPr>
          <w:t>Method of test</w:t>
        </w:r>
        <w:r w:rsidR="00380430">
          <w:rPr>
            <w:noProof/>
            <w:webHidden/>
          </w:rPr>
          <w:tab/>
        </w:r>
        <w:r w:rsidR="00380430">
          <w:rPr>
            <w:noProof/>
            <w:webHidden/>
          </w:rPr>
          <w:fldChar w:fldCharType="begin"/>
        </w:r>
        <w:r w:rsidR="00380430">
          <w:rPr>
            <w:noProof/>
            <w:webHidden/>
          </w:rPr>
          <w:instrText xml:space="preserve"> PAGEREF _Toc476134628 \h </w:instrText>
        </w:r>
        <w:r w:rsidR="00380430">
          <w:rPr>
            <w:noProof/>
            <w:webHidden/>
          </w:rPr>
        </w:r>
        <w:r w:rsidR="00380430">
          <w:rPr>
            <w:noProof/>
            <w:webHidden/>
          </w:rPr>
          <w:fldChar w:fldCharType="separate"/>
        </w:r>
        <w:r w:rsidR="00380430">
          <w:rPr>
            <w:noProof/>
            <w:webHidden/>
          </w:rPr>
          <w:t>6</w:t>
        </w:r>
        <w:r w:rsidR="00380430">
          <w:rPr>
            <w:noProof/>
            <w:webHidden/>
          </w:rPr>
          <w:fldChar w:fldCharType="end"/>
        </w:r>
      </w:hyperlink>
    </w:p>
    <w:p w:rsidR="00380430" w:rsidRDefault="00E8166E">
      <w:pPr>
        <w:pStyle w:val="TOC3"/>
        <w:tabs>
          <w:tab w:val="left" w:pos="720"/>
          <w:tab w:val="right" w:leader="dot" w:pos="10456"/>
        </w:tabs>
        <w:rPr>
          <w:noProof/>
          <w:sz w:val="22"/>
          <w:lang w:val="en-GB" w:eastAsia="en-GB"/>
        </w:rPr>
      </w:pPr>
      <w:hyperlink w:anchor="_Toc476134629" w:history="1">
        <w:r w:rsidR="00380430" w:rsidRPr="000279F2">
          <w:rPr>
            <w:rStyle w:val="Hyperlink"/>
            <w:rFonts w:cstheme="minorHAnsi"/>
            <w:noProof/>
          </w:rPr>
          <w:t>5.1.3</w:t>
        </w:r>
        <w:r w:rsidR="00380430">
          <w:rPr>
            <w:noProof/>
            <w:sz w:val="22"/>
            <w:lang w:val="en-GB" w:eastAsia="en-GB"/>
          </w:rPr>
          <w:tab/>
        </w:r>
        <w:r w:rsidR="00380430" w:rsidRPr="000279F2">
          <w:rPr>
            <w:rStyle w:val="Hyperlink"/>
            <w:rFonts w:cstheme="minorHAnsi"/>
            <w:noProof/>
          </w:rPr>
          <w:t>Required result</w:t>
        </w:r>
        <w:r w:rsidR="00380430">
          <w:rPr>
            <w:noProof/>
            <w:webHidden/>
          </w:rPr>
          <w:tab/>
        </w:r>
        <w:r w:rsidR="00380430">
          <w:rPr>
            <w:noProof/>
            <w:webHidden/>
          </w:rPr>
          <w:fldChar w:fldCharType="begin"/>
        </w:r>
        <w:r w:rsidR="00380430">
          <w:rPr>
            <w:noProof/>
            <w:webHidden/>
          </w:rPr>
          <w:instrText xml:space="preserve"> PAGEREF _Toc476134629 \h </w:instrText>
        </w:r>
        <w:r w:rsidR="00380430">
          <w:rPr>
            <w:noProof/>
            <w:webHidden/>
          </w:rPr>
        </w:r>
        <w:r w:rsidR="00380430">
          <w:rPr>
            <w:noProof/>
            <w:webHidden/>
          </w:rPr>
          <w:fldChar w:fldCharType="separate"/>
        </w:r>
        <w:r w:rsidR="00380430">
          <w:rPr>
            <w:noProof/>
            <w:webHidden/>
          </w:rPr>
          <w:t>6</w:t>
        </w:r>
        <w:r w:rsidR="00380430">
          <w:rPr>
            <w:noProof/>
            <w:webHidden/>
          </w:rPr>
          <w:fldChar w:fldCharType="end"/>
        </w:r>
      </w:hyperlink>
    </w:p>
    <w:p w:rsidR="00380430" w:rsidRDefault="00E8166E">
      <w:pPr>
        <w:pStyle w:val="TOC1"/>
        <w:tabs>
          <w:tab w:val="left" w:pos="720"/>
          <w:tab w:val="right" w:leader="dot" w:pos="10456"/>
        </w:tabs>
        <w:rPr>
          <w:noProof/>
          <w:sz w:val="22"/>
          <w:szCs w:val="22"/>
          <w:lang w:val="en-GB" w:eastAsia="en-GB"/>
        </w:rPr>
      </w:pPr>
      <w:hyperlink w:anchor="_Toc476134630" w:history="1">
        <w:r w:rsidR="00380430" w:rsidRPr="000279F2">
          <w:rPr>
            <w:rStyle w:val="Hyperlink"/>
            <w:rFonts w:cstheme="minorHAnsi"/>
            <w:noProof/>
          </w:rPr>
          <w:t>6</w:t>
        </w:r>
        <w:r w:rsidR="00380430">
          <w:rPr>
            <w:noProof/>
            <w:sz w:val="22"/>
            <w:szCs w:val="22"/>
            <w:lang w:val="en-GB" w:eastAsia="en-GB"/>
          </w:rPr>
          <w:tab/>
        </w:r>
        <w:r w:rsidR="00380430" w:rsidRPr="000279F2">
          <w:rPr>
            <w:rStyle w:val="Hyperlink"/>
            <w:rFonts w:cstheme="minorHAnsi"/>
            <w:noProof/>
          </w:rPr>
          <w:t>Power supply, special purpose and safety tests</w:t>
        </w:r>
        <w:r w:rsidR="00380430">
          <w:rPr>
            <w:noProof/>
            <w:webHidden/>
          </w:rPr>
          <w:tab/>
        </w:r>
        <w:r w:rsidR="00380430">
          <w:rPr>
            <w:noProof/>
            <w:webHidden/>
          </w:rPr>
          <w:fldChar w:fldCharType="begin"/>
        </w:r>
        <w:r w:rsidR="00380430">
          <w:rPr>
            <w:noProof/>
            <w:webHidden/>
          </w:rPr>
          <w:instrText xml:space="preserve"> PAGEREF _Toc476134630 \h </w:instrText>
        </w:r>
        <w:r w:rsidR="00380430">
          <w:rPr>
            <w:noProof/>
            <w:webHidden/>
          </w:rPr>
        </w:r>
        <w:r w:rsidR="00380430">
          <w:rPr>
            <w:noProof/>
            <w:webHidden/>
          </w:rPr>
          <w:fldChar w:fldCharType="separate"/>
        </w:r>
        <w:r w:rsidR="00380430">
          <w:rPr>
            <w:noProof/>
            <w:webHidden/>
          </w:rPr>
          <w:t>7</w:t>
        </w:r>
        <w:r w:rsidR="00380430">
          <w:rPr>
            <w:noProof/>
            <w:webHidden/>
          </w:rPr>
          <w:fldChar w:fldCharType="end"/>
        </w:r>
      </w:hyperlink>
    </w:p>
    <w:p w:rsidR="00380430" w:rsidRDefault="00E8166E">
      <w:pPr>
        <w:pStyle w:val="TOC2"/>
        <w:rPr>
          <w:noProof/>
          <w:sz w:val="22"/>
          <w:lang w:val="en-GB" w:eastAsia="en-GB"/>
        </w:rPr>
      </w:pPr>
      <w:hyperlink w:anchor="_Toc476134631" w:history="1">
        <w:r w:rsidR="00380430" w:rsidRPr="000279F2">
          <w:rPr>
            <w:rStyle w:val="Hyperlink"/>
            <w:rFonts w:cstheme="minorHAnsi"/>
            <w:noProof/>
          </w:rPr>
          <w:t>6.1</w:t>
        </w:r>
        <w:r w:rsidR="00380430">
          <w:rPr>
            <w:noProof/>
            <w:sz w:val="22"/>
            <w:lang w:val="en-GB" w:eastAsia="en-GB"/>
          </w:rPr>
          <w:tab/>
        </w:r>
        <w:r w:rsidR="00380430" w:rsidRPr="000279F2">
          <w:rPr>
            <w:rStyle w:val="Hyperlink"/>
            <w:rFonts w:cstheme="minorHAnsi"/>
            <w:noProof/>
          </w:rPr>
          <w:t>Extreme power supply</w:t>
        </w:r>
        <w:r w:rsidR="00380430">
          <w:rPr>
            <w:noProof/>
            <w:webHidden/>
          </w:rPr>
          <w:tab/>
        </w:r>
        <w:r w:rsidR="00380430">
          <w:rPr>
            <w:noProof/>
            <w:webHidden/>
          </w:rPr>
          <w:fldChar w:fldCharType="begin"/>
        </w:r>
        <w:r w:rsidR="00380430">
          <w:rPr>
            <w:noProof/>
            <w:webHidden/>
          </w:rPr>
          <w:instrText xml:space="preserve"> PAGEREF _Toc476134631 \h </w:instrText>
        </w:r>
        <w:r w:rsidR="00380430">
          <w:rPr>
            <w:noProof/>
            <w:webHidden/>
          </w:rPr>
        </w:r>
        <w:r w:rsidR="00380430">
          <w:rPr>
            <w:noProof/>
            <w:webHidden/>
          </w:rPr>
          <w:fldChar w:fldCharType="separate"/>
        </w:r>
        <w:r w:rsidR="00380430">
          <w:rPr>
            <w:noProof/>
            <w:webHidden/>
          </w:rPr>
          <w:t>7</w:t>
        </w:r>
        <w:r w:rsidR="00380430">
          <w:rPr>
            <w:noProof/>
            <w:webHidden/>
          </w:rPr>
          <w:fldChar w:fldCharType="end"/>
        </w:r>
      </w:hyperlink>
    </w:p>
    <w:p w:rsidR="00380430" w:rsidRDefault="00E8166E">
      <w:pPr>
        <w:pStyle w:val="TOC2"/>
        <w:rPr>
          <w:noProof/>
          <w:sz w:val="22"/>
          <w:lang w:val="en-GB" w:eastAsia="en-GB"/>
        </w:rPr>
      </w:pPr>
      <w:hyperlink w:anchor="_Toc476134632" w:history="1">
        <w:r w:rsidR="00380430" w:rsidRPr="000279F2">
          <w:rPr>
            <w:rStyle w:val="Hyperlink"/>
            <w:rFonts w:cstheme="minorHAnsi"/>
            <w:noProof/>
          </w:rPr>
          <w:t>6.2</w:t>
        </w:r>
        <w:r w:rsidR="00380430">
          <w:rPr>
            <w:noProof/>
            <w:sz w:val="22"/>
            <w:lang w:val="en-GB" w:eastAsia="en-GB"/>
          </w:rPr>
          <w:tab/>
        </w:r>
        <w:r w:rsidR="00380430" w:rsidRPr="000279F2">
          <w:rPr>
            <w:rStyle w:val="Hyperlink"/>
            <w:rFonts w:cstheme="minorHAnsi"/>
            <w:noProof/>
          </w:rPr>
          <w:t>Excessive conditions</w:t>
        </w:r>
        <w:r w:rsidR="00380430">
          <w:rPr>
            <w:noProof/>
            <w:webHidden/>
          </w:rPr>
          <w:tab/>
        </w:r>
        <w:r w:rsidR="00380430">
          <w:rPr>
            <w:noProof/>
            <w:webHidden/>
          </w:rPr>
          <w:fldChar w:fldCharType="begin"/>
        </w:r>
        <w:r w:rsidR="00380430">
          <w:rPr>
            <w:noProof/>
            <w:webHidden/>
          </w:rPr>
          <w:instrText xml:space="preserve"> PAGEREF _Toc476134632 \h </w:instrText>
        </w:r>
        <w:r w:rsidR="00380430">
          <w:rPr>
            <w:noProof/>
            <w:webHidden/>
          </w:rPr>
        </w:r>
        <w:r w:rsidR="00380430">
          <w:rPr>
            <w:noProof/>
            <w:webHidden/>
          </w:rPr>
          <w:fldChar w:fldCharType="separate"/>
        </w:r>
        <w:r w:rsidR="00380430">
          <w:rPr>
            <w:noProof/>
            <w:webHidden/>
          </w:rPr>
          <w:t>7</w:t>
        </w:r>
        <w:r w:rsidR="00380430">
          <w:rPr>
            <w:noProof/>
            <w:webHidden/>
          </w:rPr>
          <w:fldChar w:fldCharType="end"/>
        </w:r>
      </w:hyperlink>
    </w:p>
    <w:p w:rsidR="00380430" w:rsidRDefault="00E8166E">
      <w:pPr>
        <w:pStyle w:val="TOC2"/>
        <w:rPr>
          <w:noProof/>
          <w:sz w:val="22"/>
          <w:lang w:val="en-GB" w:eastAsia="en-GB"/>
        </w:rPr>
      </w:pPr>
      <w:hyperlink w:anchor="_Toc476134633" w:history="1">
        <w:r w:rsidR="00380430" w:rsidRPr="000279F2">
          <w:rPr>
            <w:rStyle w:val="Hyperlink"/>
            <w:rFonts w:cstheme="minorHAnsi"/>
            <w:noProof/>
          </w:rPr>
          <w:t>6.3</w:t>
        </w:r>
        <w:r w:rsidR="00380430">
          <w:rPr>
            <w:noProof/>
            <w:sz w:val="22"/>
            <w:lang w:val="en-GB" w:eastAsia="en-GB"/>
          </w:rPr>
          <w:tab/>
        </w:r>
        <w:r w:rsidR="00380430" w:rsidRPr="000279F2">
          <w:rPr>
            <w:rStyle w:val="Hyperlink"/>
            <w:rFonts w:cstheme="minorHAnsi"/>
            <w:noProof/>
          </w:rPr>
          <w:t>Power supply short-term variation</w:t>
        </w:r>
        <w:r w:rsidR="00380430">
          <w:rPr>
            <w:noProof/>
            <w:webHidden/>
          </w:rPr>
          <w:tab/>
        </w:r>
        <w:r w:rsidR="00380430">
          <w:rPr>
            <w:noProof/>
            <w:webHidden/>
          </w:rPr>
          <w:fldChar w:fldCharType="begin"/>
        </w:r>
        <w:r w:rsidR="00380430">
          <w:rPr>
            <w:noProof/>
            <w:webHidden/>
          </w:rPr>
          <w:instrText xml:space="preserve"> PAGEREF _Toc476134633 \h </w:instrText>
        </w:r>
        <w:r w:rsidR="00380430">
          <w:rPr>
            <w:noProof/>
            <w:webHidden/>
          </w:rPr>
        </w:r>
        <w:r w:rsidR="00380430">
          <w:rPr>
            <w:noProof/>
            <w:webHidden/>
          </w:rPr>
          <w:fldChar w:fldCharType="separate"/>
        </w:r>
        <w:r w:rsidR="00380430">
          <w:rPr>
            <w:noProof/>
            <w:webHidden/>
          </w:rPr>
          <w:t>7</w:t>
        </w:r>
        <w:r w:rsidR="00380430">
          <w:rPr>
            <w:noProof/>
            <w:webHidden/>
          </w:rPr>
          <w:fldChar w:fldCharType="end"/>
        </w:r>
      </w:hyperlink>
    </w:p>
    <w:p w:rsidR="00380430" w:rsidRDefault="00E8166E">
      <w:pPr>
        <w:pStyle w:val="TOC2"/>
        <w:rPr>
          <w:noProof/>
          <w:sz w:val="22"/>
          <w:lang w:val="en-GB" w:eastAsia="en-GB"/>
        </w:rPr>
      </w:pPr>
      <w:hyperlink w:anchor="_Toc476134634" w:history="1">
        <w:r w:rsidR="00380430" w:rsidRPr="000279F2">
          <w:rPr>
            <w:rStyle w:val="Hyperlink"/>
            <w:rFonts w:cstheme="minorHAnsi"/>
            <w:noProof/>
          </w:rPr>
          <w:t>6.4</w:t>
        </w:r>
        <w:r w:rsidR="00380430">
          <w:rPr>
            <w:noProof/>
            <w:sz w:val="22"/>
            <w:lang w:val="en-GB" w:eastAsia="en-GB"/>
          </w:rPr>
          <w:tab/>
        </w:r>
        <w:r w:rsidR="00380430" w:rsidRPr="000279F2">
          <w:rPr>
            <w:rStyle w:val="Hyperlink"/>
            <w:rFonts w:cstheme="minorHAnsi"/>
            <w:noProof/>
          </w:rPr>
          <w:t>Power supply failure</w:t>
        </w:r>
        <w:r w:rsidR="00380430">
          <w:rPr>
            <w:noProof/>
            <w:webHidden/>
          </w:rPr>
          <w:tab/>
        </w:r>
        <w:r w:rsidR="00380430">
          <w:rPr>
            <w:noProof/>
            <w:webHidden/>
          </w:rPr>
          <w:fldChar w:fldCharType="begin"/>
        </w:r>
        <w:r w:rsidR="00380430">
          <w:rPr>
            <w:noProof/>
            <w:webHidden/>
          </w:rPr>
          <w:instrText xml:space="preserve"> PAGEREF _Toc476134634 \h </w:instrText>
        </w:r>
        <w:r w:rsidR="00380430">
          <w:rPr>
            <w:noProof/>
            <w:webHidden/>
          </w:rPr>
        </w:r>
        <w:r w:rsidR="00380430">
          <w:rPr>
            <w:noProof/>
            <w:webHidden/>
          </w:rPr>
          <w:fldChar w:fldCharType="separate"/>
        </w:r>
        <w:r w:rsidR="00380430">
          <w:rPr>
            <w:noProof/>
            <w:webHidden/>
          </w:rPr>
          <w:t>7</w:t>
        </w:r>
        <w:r w:rsidR="00380430">
          <w:rPr>
            <w:noProof/>
            <w:webHidden/>
          </w:rPr>
          <w:fldChar w:fldCharType="end"/>
        </w:r>
      </w:hyperlink>
    </w:p>
    <w:p w:rsidR="00380430" w:rsidRDefault="00E8166E">
      <w:pPr>
        <w:pStyle w:val="TOC2"/>
        <w:rPr>
          <w:noProof/>
          <w:sz w:val="22"/>
          <w:lang w:val="en-GB" w:eastAsia="en-GB"/>
        </w:rPr>
      </w:pPr>
      <w:hyperlink w:anchor="_Toc476134635" w:history="1">
        <w:r w:rsidR="00380430" w:rsidRPr="000279F2">
          <w:rPr>
            <w:rStyle w:val="Hyperlink"/>
            <w:rFonts w:cstheme="minorHAnsi"/>
            <w:noProof/>
          </w:rPr>
          <w:t>6.5</w:t>
        </w:r>
        <w:r w:rsidR="00380430">
          <w:rPr>
            <w:noProof/>
            <w:sz w:val="22"/>
            <w:lang w:val="en-GB" w:eastAsia="en-GB"/>
          </w:rPr>
          <w:tab/>
        </w:r>
        <w:r w:rsidR="00380430" w:rsidRPr="000279F2">
          <w:rPr>
            <w:rStyle w:val="Hyperlink"/>
            <w:rFonts w:cstheme="minorHAnsi"/>
            <w:noProof/>
          </w:rPr>
          <w:t>Compass Safe Distance</w:t>
        </w:r>
        <w:r w:rsidR="00380430">
          <w:rPr>
            <w:noProof/>
            <w:webHidden/>
          </w:rPr>
          <w:tab/>
        </w:r>
        <w:r w:rsidR="00380430">
          <w:rPr>
            <w:noProof/>
            <w:webHidden/>
          </w:rPr>
          <w:fldChar w:fldCharType="begin"/>
        </w:r>
        <w:r w:rsidR="00380430">
          <w:rPr>
            <w:noProof/>
            <w:webHidden/>
          </w:rPr>
          <w:instrText xml:space="preserve"> PAGEREF _Toc476134635 \h </w:instrText>
        </w:r>
        <w:r w:rsidR="00380430">
          <w:rPr>
            <w:noProof/>
            <w:webHidden/>
          </w:rPr>
        </w:r>
        <w:r w:rsidR="00380430">
          <w:rPr>
            <w:noProof/>
            <w:webHidden/>
          </w:rPr>
          <w:fldChar w:fldCharType="separate"/>
        </w:r>
        <w:r w:rsidR="00380430">
          <w:rPr>
            <w:noProof/>
            <w:webHidden/>
          </w:rPr>
          <w:t>7</w:t>
        </w:r>
        <w:r w:rsidR="00380430">
          <w:rPr>
            <w:noProof/>
            <w:webHidden/>
          </w:rPr>
          <w:fldChar w:fldCharType="end"/>
        </w:r>
      </w:hyperlink>
    </w:p>
    <w:p w:rsidR="00380430" w:rsidRDefault="00E8166E">
      <w:pPr>
        <w:pStyle w:val="TOC2"/>
        <w:rPr>
          <w:noProof/>
          <w:sz w:val="22"/>
          <w:lang w:val="en-GB" w:eastAsia="en-GB"/>
        </w:rPr>
      </w:pPr>
      <w:hyperlink w:anchor="_Toc476134636" w:history="1">
        <w:r w:rsidR="00380430" w:rsidRPr="000279F2">
          <w:rPr>
            <w:rStyle w:val="Hyperlink"/>
            <w:rFonts w:cstheme="minorHAnsi"/>
            <w:noProof/>
          </w:rPr>
          <w:t>6.6</w:t>
        </w:r>
        <w:r w:rsidR="00380430">
          <w:rPr>
            <w:noProof/>
            <w:sz w:val="22"/>
            <w:lang w:val="en-GB" w:eastAsia="en-GB"/>
          </w:rPr>
          <w:tab/>
        </w:r>
        <w:r w:rsidR="00380430" w:rsidRPr="000279F2">
          <w:rPr>
            <w:rStyle w:val="Hyperlink"/>
            <w:rFonts w:cstheme="minorHAnsi"/>
            <w:noProof/>
          </w:rPr>
          <w:t>Additional PSU tests</w:t>
        </w:r>
        <w:r w:rsidR="00380430">
          <w:rPr>
            <w:noProof/>
            <w:webHidden/>
          </w:rPr>
          <w:tab/>
        </w:r>
        <w:r w:rsidR="00380430">
          <w:rPr>
            <w:noProof/>
            <w:webHidden/>
          </w:rPr>
          <w:fldChar w:fldCharType="begin"/>
        </w:r>
        <w:r w:rsidR="00380430">
          <w:rPr>
            <w:noProof/>
            <w:webHidden/>
          </w:rPr>
          <w:instrText xml:space="preserve"> PAGEREF _Toc476134636 \h </w:instrText>
        </w:r>
        <w:r w:rsidR="00380430">
          <w:rPr>
            <w:noProof/>
            <w:webHidden/>
          </w:rPr>
        </w:r>
        <w:r w:rsidR="00380430">
          <w:rPr>
            <w:noProof/>
            <w:webHidden/>
          </w:rPr>
          <w:fldChar w:fldCharType="separate"/>
        </w:r>
        <w:r w:rsidR="00380430">
          <w:rPr>
            <w:noProof/>
            <w:webHidden/>
          </w:rPr>
          <w:t>7</w:t>
        </w:r>
        <w:r w:rsidR="00380430">
          <w:rPr>
            <w:noProof/>
            <w:webHidden/>
          </w:rPr>
          <w:fldChar w:fldCharType="end"/>
        </w:r>
      </w:hyperlink>
    </w:p>
    <w:p w:rsidR="00380430" w:rsidRDefault="00E8166E">
      <w:pPr>
        <w:pStyle w:val="TOC1"/>
        <w:tabs>
          <w:tab w:val="left" w:pos="720"/>
          <w:tab w:val="right" w:leader="dot" w:pos="10456"/>
        </w:tabs>
        <w:rPr>
          <w:noProof/>
          <w:sz w:val="22"/>
          <w:szCs w:val="22"/>
          <w:lang w:val="en-GB" w:eastAsia="en-GB"/>
        </w:rPr>
      </w:pPr>
      <w:hyperlink w:anchor="_Toc476134637" w:history="1">
        <w:r w:rsidR="00380430" w:rsidRPr="000279F2">
          <w:rPr>
            <w:rStyle w:val="Hyperlink"/>
            <w:rFonts w:cstheme="minorHAnsi"/>
            <w:noProof/>
          </w:rPr>
          <w:t>7</w:t>
        </w:r>
        <w:r w:rsidR="00380430">
          <w:rPr>
            <w:noProof/>
            <w:sz w:val="22"/>
            <w:szCs w:val="22"/>
            <w:lang w:val="en-GB" w:eastAsia="en-GB"/>
          </w:rPr>
          <w:tab/>
        </w:r>
        <w:r w:rsidR="00380430" w:rsidRPr="000279F2">
          <w:rPr>
            <w:rStyle w:val="Hyperlink"/>
            <w:rFonts w:cstheme="minorHAnsi"/>
            <w:noProof/>
          </w:rPr>
          <w:t>Environmental tests</w:t>
        </w:r>
        <w:r w:rsidR="00380430">
          <w:rPr>
            <w:noProof/>
            <w:webHidden/>
          </w:rPr>
          <w:tab/>
        </w:r>
        <w:r w:rsidR="00380430">
          <w:rPr>
            <w:noProof/>
            <w:webHidden/>
          </w:rPr>
          <w:fldChar w:fldCharType="begin"/>
        </w:r>
        <w:r w:rsidR="00380430">
          <w:rPr>
            <w:noProof/>
            <w:webHidden/>
          </w:rPr>
          <w:instrText xml:space="preserve"> PAGEREF _Toc476134637 \h </w:instrText>
        </w:r>
        <w:r w:rsidR="00380430">
          <w:rPr>
            <w:noProof/>
            <w:webHidden/>
          </w:rPr>
        </w:r>
        <w:r w:rsidR="00380430">
          <w:rPr>
            <w:noProof/>
            <w:webHidden/>
          </w:rPr>
          <w:fldChar w:fldCharType="separate"/>
        </w:r>
        <w:r w:rsidR="00380430">
          <w:rPr>
            <w:noProof/>
            <w:webHidden/>
          </w:rPr>
          <w:t>8</w:t>
        </w:r>
        <w:r w:rsidR="00380430">
          <w:rPr>
            <w:noProof/>
            <w:webHidden/>
          </w:rPr>
          <w:fldChar w:fldCharType="end"/>
        </w:r>
      </w:hyperlink>
    </w:p>
    <w:p w:rsidR="00380430" w:rsidRDefault="00E8166E">
      <w:pPr>
        <w:pStyle w:val="TOC1"/>
        <w:tabs>
          <w:tab w:val="left" w:pos="720"/>
          <w:tab w:val="right" w:leader="dot" w:pos="10456"/>
        </w:tabs>
        <w:rPr>
          <w:noProof/>
          <w:sz w:val="22"/>
          <w:szCs w:val="22"/>
          <w:lang w:val="en-GB" w:eastAsia="en-GB"/>
        </w:rPr>
      </w:pPr>
      <w:hyperlink w:anchor="_Toc476134638" w:history="1">
        <w:r w:rsidR="00380430" w:rsidRPr="000279F2">
          <w:rPr>
            <w:rStyle w:val="Hyperlink"/>
            <w:rFonts w:cstheme="minorHAnsi"/>
            <w:noProof/>
          </w:rPr>
          <w:t>8</w:t>
        </w:r>
        <w:r w:rsidR="00380430">
          <w:rPr>
            <w:noProof/>
            <w:sz w:val="22"/>
            <w:szCs w:val="22"/>
            <w:lang w:val="en-GB" w:eastAsia="en-GB"/>
          </w:rPr>
          <w:tab/>
        </w:r>
        <w:r w:rsidR="00380430" w:rsidRPr="000279F2">
          <w:rPr>
            <w:rStyle w:val="Hyperlink"/>
            <w:rFonts w:cstheme="minorHAnsi"/>
            <w:noProof/>
          </w:rPr>
          <w:t>EMC tests</w:t>
        </w:r>
        <w:r w:rsidR="00380430">
          <w:rPr>
            <w:noProof/>
            <w:webHidden/>
          </w:rPr>
          <w:tab/>
        </w:r>
        <w:r w:rsidR="00380430">
          <w:rPr>
            <w:noProof/>
            <w:webHidden/>
          </w:rPr>
          <w:fldChar w:fldCharType="begin"/>
        </w:r>
        <w:r w:rsidR="00380430">
          <w:rPr>
            <w:noProof/>
            <w:webHidden/>
          </w:rPr>
          <w:instrText xml:space="preserve"> PAGEREF _Toc476134638 \h </w:instrText>
        </w:r>
        <w:r w:rsidR="00380430">
          <w:rPr>
            <w:noProof/>
            <w:webHidden/>
          </w:rPr>
        </w:r>
        <w:r w:rsidR="00380430">
          <w:rPr>
            <w:noProof/>
            <w:webHidden/>
          </w:rPr>
          <w:fldChar w:fldCharType="separate"/>
        </w:r>
        <w:r w:rsidR="00380430">
          <w:rPr>
            <w:noProof/>
            <w:webHidden/>
          </w:rPr>
          <w:t>8</w:t>
        </w:r>
        <w:r w:rsidR="00380430">
          <w:rPr>
            <w:noProof/>
            <w:webHidden/>
          </w:rPr>
          <w:fldChar w:fldCharType="end"/>
        </w:r>
      </w:hyperlink>
    </w:p>
    <w:p w:rsidR="00380430" w:rsidRDefault="00E8166E">
      <w:pPr>
        <w:pStyle w:val="TOC1"/>
        <w:tabs>
          <w:tab w:val="left" w:pos="720"/>
          <w:tab w:val="right" w:leader="dot" w:pos="10456"/>
        </w:tabs>
        <w:rPr>
          <w:noProof/>
          <w:sz w:val="22"/>
          <w:szCs w:val="22"/>
          <w:lang w:val="en-GB" w:eastAsia="en-GB"/>
        </w:rPr>
      </w:pPr>
      <w:hyperlink w:anchor="_Toc476134639" w:history="1">
        <w:r w:rsidR="00380430" w:rsidRPr="000279F2">
          <w:rPr>
            <w:rStyle w:val="Hyperlink"/>
            <w:rFonts w:cstheme="minorHAnsi"/>
            <w:noProof/>
          </w:rPr>
          <w:t>9</w:t>
        </w:r>
        <w:r w:rsidR="00380430">
          <w:rPr>
            <w:noProof/>
            <w:sz w:val="22"/>
            <w:szCs w:val="22"/>
            <w:lang w:val="en-GB" w:eastAsia="en-GB"/>
          </w:rPr>
          <w:tab/>
        </w:r>
        <w:r w:rsidR="00380430" w:rsidRPr="000279F2">
          <w:rPr>
            <w:rStyle w:val="Hyperlink"/>
            <w:rFonts w:cstheme="minorHAnsi"/>
            <w:noProof/>
          </w:rPr>
          <w:t>Operational tests</w:t>
        </w:r>
        <w:r w:rsidR="00380430">
          <w:rPr>
            <w:noProof/>
            <w:webHidden/>
          </w:rPr>
          <w:tab/>
        </w:r>
        <w:r w:rsidR="00380430">
          <w:rPr>
            <w:noProof/>
            <w:webHidden/>
          </w:rPr>
          <w:fldChar w:fldCharType="begin"/>
        </w:r>
        <w:r w:rsidR="00380430">
          <w:rPr>
            <w:noProof/>
            <w:webHidden/>
          </w:rPr>
          <w:instrText xml:space="preserve"> PAGEREF _Toc476134639 \h </w:instrText>
        </w:r>
        <w:r w:rsidR="00380430">
          <w:rPr>
            <w:noProof/>
            <w:webHidden/>
          </w:rPr>
        </w:r>
        <w:r w:rsidR="00380430">
          <w:rPr>
            <w:noProof/>
            <w:webHidden/>
          </w:rPr>
          <w:fldChar w:fldCharType="separate"/>
        </w:r>
        <w:r w:rsidR="00380430">
          <w:rPr>
            <w:noProof/>
            <w:webHidden/>
          </w:rPr>
          <w:t>8</w:t>
        </w:r>
        <w:r w:rsidR="00380430">
          <w:rPr>
            <w:noProof/>
            <w:webHidden/>
          </w:rPr>
          <w:fldChar w:fldCharType="end"/>
        </w:r>
      </w:hyperlink>
    </w:p>
    <w:p w:rsidR="00380430" w:rsidRDefault="00E8166E">
      <w:pPr>
        <w:pStyle w:val="TOC1"/>
        <w:tabs>
          <w:tab w:val="left" w:pos="720"/>
          <w:tab w:val="right" w:leader="dot" w:pos="10456"/>
        </w:tabs>
        <w:rPr>
          <w:noProof/>
          <w:sz w:val="22"/>
          <w:szCs w:val="22"/>
          <w:lang w:val="en-GB" w:eastAsia="en-GB"/>
        </w:rPr>
      </w:pPr>
      <w:hyperlink w:anchor="_Toc476134640" w:history="1">
        <w:r w:rsidR="00380430" w:rsidRPr="000279F2">
          <w:rPr>
            <w:rStyle w:val="Hyperlink"/>
            <w:rFonts w:cstheme="minorHAnsi"/>
            <w:noProof/>
          </w:rPr>
          <w:t>10</w:t>
        </w:r>
        <w:r w:rsidR="00380430">
          <w:rPr>
            <w:noProof/>
            <w:sz w:val="22"/>
            <w:szCs w:val="22"/>
            <w:lang w:val="en-GB" w:eastAsia="en-GB"/>
          </w:rPr>
          <w:tab/>
        </w:r>
        <w:r w:rsidR="00380430" w:rsidRPr="000279F2">
          <w:rPr>
            <w:rStyle w:val="Hyperlink"/>
            <w:rFonts w:cstheme="minorHAnsi"/>
            <w:noProof/>
          </w:rPr>
          <w:t>Physical tests</w:t>
        </w:r>
        <w:r w:rsidR="00380430">
          <w:rPr>
            <w:noProof/>
            <w:webHidden/>
          </w:rPr>
          <w:tab/>
        </w:r>
        <w:r w:rsidR="00380430">
          <w:rPr>
            <w:noProof/>
            <w:webHidden/>
          </w:rPr>
          <w:fldChar w:fldCharType="begin"/>
        </w:r>
        <w:r w:rsidR="00380430">
          <w:rPr>
            <w:noProof/>
            <w:webHidden/>
          </w:rPr>
          <w:instrText xml:space="preserve"> PAGEREF _Toc476134640 \h </w:instrText>
        </w:r>
        <w:r w:rsidR="00380430">
          <w:rPr>
            <w:noProof/>
            <w:webHidden/>
          </w:rPr>
        </w:r>
        <w:r w:rsidR="00380430">
          <w:rPr>
            <w:noProof/>
            <w:webHidden/>
          </w:rPr>
          <w:fldChar w:fldCharType="separate"/>
        </w:r>
        <w:r w:rsidR="00380430">
          <w:rPr>
            <w:noProof/>
            <w:webHidden/>
          </w:rPr>
          <w:t>9</w:t>
        </w:r>
        <w:r w:rsidR="00380430">
          <w:rPr>
            <w:noProof/>
            <w:webHidden/>
          </w:rPr>
          <w:fldChar w:fldCharType="end"/>
        </w:r>
      </w:hyperlink>
    </w:p>
    <w:p w:rsidR="00380430" w:rsidRDefault="00E8166E">
      <w:pPr>
        <w:pStyle w:val="TOC2"/>
        <w:rPr>
          <w:noProof/>
          <w:sz w:val="22"/>
          <w:lang w:val="en-GB" w:eastAsia="en-GB"/>
        </w:rPr>
      </w:pPr>
      <w:hyperlink w:anchor="_Toc476134641" w:history="1">
        <w:r w:rsidR="00380430" w:rsidRPr="000279F2">
          <w:rPr>
            <w:rStyle w:val="Hyperlink"/>
            <w:rFonts w:cstheme="minorHAnsi"/>
            <w:noProof/>
          </w:rPr>
          <w:t>10.1</w:t>
        </w:r>
        <w:r w:rsidR="00380430">
          <w:rPr>
            <w:noProof/>
            <w:sz w:val="22"/>
            <w:lang w:val="en-GB" w:eastAsia="en-GB"/>
          </w:rPr>
          <w:tab/>
        </w:r>
        <w:r w:rsidR="00380430" w:rsidRPr="000279F2">
          <w:rPr>
            <w:rStyle w:val="Hyperlink"/>
            <w:rFonts w:cstheme="minorHAnsi"/>
            <w:noProof/>
          </w:rPr>
          <w:t>TDMA transmitter</w:t>
        </w:r>
        <w:r w:rsidR="00380430">
          <w:rPr>
            <w:noProof/>
            <w:webHidden/>
          </w:rPr>
          <w:tab/>
        </w:r>
        <w:r w:rsidR="00380430">
          <w:rPr>
            <w:noProof/>
            <w:webHidden/>
          </w:rPr>
          <w:fldChar w:fldCharType="begin"/>
        </w:r>
        <w:r w:rsidR="00380430">
          <w:rPr>
            <w:noProof/>
            <w:webHidden/>
          </w:rPr>
          <w:instrText xml:space="preserve"> PAGEREF _Toc476134641 \h </w:instrText>
        </w:r>
        <w:r w:rsidR="00380430">
          <w:rPr>
            <w:noProof/>
            <w:webHidden/>
          </w:rPr>
        </w:r>
        <w:r w:rsidR="00380430">
          <w:rPr>
            <w:noProof/>
            <w:webHidden/>
          </w:rPr>
          <w:fldChar w:fldCharType="separate"/>
        </w:r>
        <w:r w:rsidR="00380430">
          <w:rPr>
            <w:noProof/>
            <w:webHidden/>
          </w:rPr>
          <w:t>9</w:t>
        </w:r>
        <w:r w:rsidR="00380430">
          <w:rPr>
            <w:noProof/>
            <w:webHidden/>
          </w:rPr>
          <w:fldChar w:fldCharType="end"/>
        </w:r>
      </w:hyperlink>
    </w:p>
    <w:p w:rsidR="00380430" w:rsidRDefault="00E8166E">
      <w:pPr>
        <w:pStyle w:val="TOC3"/>
        <w:tabs>
          <w:tab w:val="left" w:pos="960"/>
          <w:tab w:val="right" w:leader="dot" w:pos="10456"/>
        </w:tabs>
        <w:rPr>
          <w:noProof/>
          <w:sz w:val="22"/>
          <w:lang w:val="en-GB" w:eastAsia="en-GB"/>
        </w:rPr>
      </w:pPr>
      <w:hyperlink w:anchor="_Toc476134642" w:history="1">
        <w:r w:rsidR="00380430" w:rsidRPr="000279F2">
          <w:rPr>
            <w:rStyle w:val="Hyperlink"/>
            <w:rFonts w:cstheme="minorHAnsi"/>
            <w:noProof/>
          </w:rPr>
          <w:t>10.1.1</w:t>
        </w:r>
        <w:r w:rsidR="00380430">
          <w:rPr>
            <w:noProof/>
            <w:sz w:val="22"/>
            <w:lang w:val="en-GB" w:eastAsia="en-GB"/>
          </w:rPr>
          <w:tab/>
        </w:r>
        <w:r w:rsidR="00380430" w:rsidRPr="000279F2">
          <w:rPr>
            <w:rStyle w:val="Hyperlink"/>
            <w:rFonts w:cstheme="minorHAnsi"/>
            <w:noProof/>
          </w:rPr>
          <w:t>Carrier power</w:t>
        </w:r>
        <w:r w:rsidR="00380430">
          <w:rPr>
            <w:noProof/>
            <w:webHidden/>
          </w:rPr>
          <w:tab/>
        </w:r>
        <w:r w:rsidR="00380430">
          <w:rPr>
            <w:noProof/>
            <w:webHidden/>
          </w:rPr>
          <w:fldChar w:fldCharType="begin"/>
        </w:r>
        <w:r w:rsidR="00380430">
          <w:rPr>
            <w:noProof/>
            <w:webHidden/>
          </w:rPr>
          <w:instrText xml:space="preserve"> PAGEREF _Toc476134642 \h </w:instrText>
        </w:r>
        <w:r w:rsidR="00380430">
          <w:rPr>
            <w:noProof/>
            <w:webHidden/>
          </w:rPr>
        </w:r>
        <w:r w:rsidR="00380430">
          <w:rPr>
            <w:noProof/>
            <w:webHidden/>
          </w:rPr>
          <w:fldChar w:fldCharType="separate"/>
        </w:r>
        <w:r w:rsidR="00380430">
          <w:rPr>
            <w:noProof/>
            <w:webHidden/>
          </w:rPr>
          <w:t>9</w:t>
        </w:r>
        <w:r w:rsidR="00380430">
          <w:rPr>
            <w:noProof/>
            <w:webHidden/>
          </w:rPr>
          <w:fldChar w:fldCharType="end"/>
        </w:r>
      </w:hyperlink>
    </w:p>
    <w:p w:rsidR="00380430" w:rsidRDefault="00E8166E">
      <w:pPr>
        <w:pStyle w:val="TOC3"/>
        <w:tabs>
          <w:tab w:val="left" w:pos="960"/>
          <w:tab w:val="right" w:leader="dot" w:pos="10456"/>
        </w:tabs>
        <w:rPr>
          <w:noProof/>
          <w:sz w:val="22"/>
          <w:lang w:val="en-GB" w:eastAsia="en-GB"/>
        </w:rPr>
      </w:pPr>
      <w:hyperlink w:anchor="_Toc476134643" w:history="1">
        <w:r w:rsidR="00380430" w:rsidRPr="000279F2">
          <w:rPr>
            <w:rStyle w:val="Hyperlink"/>
            <w:rFonts w:cstheme="minorHAnsi"/>
            <w:noProof/>
          </w:rPr>
          <w:t>10.1.2</w:t>
        </w:r>
        <w:r w:rsidR="00380430">
          <w:rPr>
            <w:noProof/>
            <w:sz w:val="22"/>
            <w:lang w:val="en-GB" w:eastAsia="en-GB"/>
          </w:rPr>
          <w:tab/>
        </w:r>
        <w:r w:rsidR="00380430" w:rsidRPr="000279F2">
          <w:rPr>
            <w:rStyle w:val="Hyperlink"/>
            <w:rFonts w:cstheme="minorHAnsi"/>
            <w:noProof/>
          </w:rPr>
          <w:t>Slotted transmission spectrum</w:t>
        </w:r>
        <w:r w:rsidR="00380430">
          <w:rPr>
            <w:noProof/>
            <w:webHidden/>
          </w:rPr>
          <w:tab/>
        </w:r>
        <w:r w:rsidR="00380430">
          <w:rPr>
            <w:noProof/>
            <w:webHidden/>
          </w:rPr>
          <w:fldChar w:fldCharType="begin"/>
        </w:r>
        <w:r w:rsidR="00380430">
          <w:rPr>
            <w:noProof/>
            <w:webHidden/>
          </w:rPr>
          <w:instrText xml:space="preserve"> PAGEREF _Toc476134643 \h </w:instrText>
        </w:r>
        <w:r w:rsidR="00380430">
          <w:rPr>
            <w:noProof/>
            <w:webHidden/>
          </w:rPr>
        </w:r>
        <w:r w:rsidR="00380430">
          <w:rPr>
            <w:noProof/>
            <w:webHidden/>
          </w:rPr>
          <w:fldChar w:fldCharType="separate"/>
        </w:r>
        <w:r w:rsidR="00380430">
          <w:rPr>
            <w:noProof/>
            <w:webHidden/>
          </w:rPr>
          <w:t>9</w:t>
        </w:r>
        <w:r w:rsidR="00380430">
          <w:rPr>
            <w:noProof/>
            <w:webHidden/>
          </w:rPr>
          <w:fldChar w:fldCharType="end"/>
        </w:r>
      </w:hyperlink>
    </w:p>
    <w:p w:rsidR="00380430" w:rsidRDefault="00E8166E">
      <w:pPr>
        <w:pStyle w:val="TOC3"/>
        <w:tabs>
          <w:tab w:val="left" w:pos="960"/>
          <w:tab w:val="right" w:leader="dot" w:pos="10456"/>
        </w:tabs>
        <w:rPr>
          <w:noProof/>
          <w:sz w:val="22"/>
          <w:lang w:val="en-GB" w:eastAsia="en-GB"/>
        </w:rPr>
      </w:pPr>
      <w:hyperlink w:anchor="_Toc476134644" w:history="1">
        <w:r w:rsidR="00380430" w:rsidRPr="000279F2">
          <w:rPr>
            <w:rStyle w:val="Hyperlink"/>
            <w:rFonts w:cstheme="minorHAnsi"/>
            <w:noProof/>
          </w:rPr>
          <w:t>10.1.3</w:t>
        </w:r>
        <w:r w:rsidR="00380430">
          <w:rPr>
            <w:noProof/>
            <w:sz w:val="22"/>
            <w:lang w:val="en-GB" w:eastAsia="en-GB"/>
          </w:rPr>
          <w:tab/>
        </w:r>
        <w:r w:rsidR="00380430" w:rsidRPr="000279F2">
          <w:rPr>
            <w:rStyle w:val="Hyperlink"/>
            <w:rFonts w:cstheme="minorHAnsi"/>
            <w:noProof/>
          </w:rPr>
          <w:t>Modulation accuracy</w:t>
        </w:r>
        <w:r w:rsidR="00380430">
          <w:rPr>
            <w:noProof/>
            <w:webHidden/>
          </w:rPr>
          <w:tab/>
        </w:r>
        <w:r w:rsidR="00380430">
          <w:rPr>
            <w:noProof/>
            <w:webHidden/>
          </w:rPr>
          <w:fldChar w:fldCharType="begin"/>
        </w:r>
        <w:r w:rsidR="00380430">
          <w:rPr>
            <w:noProof/>
            <w:webHidden/>
          </w:rPr>
          <w:instrText xml:space="preserve"> PAGEREF _Toc476134644 \h </w:instrText>
        </w:r>
        <w:r w:rsidR="00380430">
          <w:rPr>
            <w:noProof/>
            <w:webHidden/>
          </w:rPr>
        </w:r>
        <w:r w:rsidR="00380430">
          <w:rPr>
            <w:noProof/>
            <w:webHidden/>
          </w:rPr>
          <w:fldChar w:fldCharType="separate"/>
        </w:r>
        <w:r w:rsidR="00380430">
          <w:rPr>
            <w:noProof/>
            <w:webHidden/>
          </w:rPr>
          <w:t>10</w:t>
        </w:r>
        <w:r w:rsidR="00380430">
          <w:rPr>
            <w:noProof/>
            <w:webHidden/>
          </w:rPr>
          <w:fldChar w:fldCharType="end"/>
        </w:r>
      </w:hyperlink>
    </w:p>
    <w:p w:rsidR="00380430" w:rsidRDefault="00E8166E">
      <w:pPr>
        <w:pStyle w:val="TOC3"/>
        <w:tabs>
          <w:tab w:val="left" w:pos="960"/>
          <w:tab w:val="right" w:leader="dot" w:pos="10456"/>
        </w:tabs>
        <w:rPr>
          <w:noProof/>
          <w:sz w:val="22"/>
          <w:lang w:val="en-GB" w:eastAsia="en-GB"/>
        </w:rPr>
      </w:pPr>
      <w:hyperlink w:anchor="_Toc476134645" w:history="1">
        <w:r w:rsidR="00380430" w:rsidRPr="000279F2">
          <w:rPr>
            <w:rStyle w:val="Hyperlink"/>
            <w:rFonts w:cstheme="minorHAnsi"/>
            <w:noProof/>
          </w:rPr>
          <w:t>10.1.4</w:t>
        </w:r>
        <w:r w:rsidR="00380430">
          <w:rPr>
            <w:noProof/>
            <w:sz w:val="22"/>
            <w:lang w:val="en-GB" w:eastAsia="en-GB"/>
          </w:rPr>
          <w:tab/>
        </w:r>
        <w:r w:rsidR="00380430" w:rsidRPr="000279F2">
          <w:rPr>
            <w:rStyle w:val="Hyperlink"/>
            <w:rFonts w:cstheme="minorHAnsi"/>
            <w:noProof/>
          </w:rPr>
          <w:t>Transmitter output power characteristics</w:t>
        </w:r>
        <w:r w:rsidR="00380430">
          <w:rPr>
            <w:noProof/>
            <w:webHidden/>
          </w:rPr>
          <w:tab/>
        </w:r>
        <w:r w:rsidR="00380430">
          <w:rPr>
            <w:noProof/>
            <w:webHidden/>
          </w:rPr>
          <w:fldChar w:fldCharType="begin"/>
        </w:r>
        <w:r w:rsidR="00380430">
          <w:rPr>
            <w:noProof/>
            <w:webHidden/>
          </w:rPr>
          <w:instrText xml:space="preserve"> PAGEREF _Toc476134645 \h </w:instrText>
        </w:r>
        <w:r w:rsidR="00380430">
          <w:rPr>
            <w:noProof/>
            <w:webHidden/>
          </w:rPr>
        </w:r>
        <w:r w:rsidR="00380430">
          <w:rPr>
            <w:noProof/>
            <w:webHidden/>
          </w:rPr>
          <w:fldChar w:fldCharType="separate"/>
        </w:r>
        <w:r w:rsidR="00380430">
          <w:rPr>
            <w:noProof/>
            <w:webHidden/>
          </w:rPr>
          <w:t>10</w:t>
        </w:r>
        <w:r w:rsidR="00380430">
          <w:rPr>
            <w:noProof/>
            <w:webHidden/>
          </w:rPr>
          <w:fldChar w:fldCharType="end"/>
        </w:r>
      </w:hyperlink>
    </w:p>
    <w:p w:rsidR="00380430" w:rsidRDefault="00E8166E">
      <w:pPr>
        <w:pStyle w:val="TOC2"/>
        <w:rPr>
          <w:noProof/>
          <w:sz w:val="22"/>
          <w:lang w:val="en-GB" w:eastAsia="en-GB"/>
        </w:rPr>
      </w:pPr>
      <w:hyperlink w:anchor="_Toc476134646" w:history="1">
        <w:r w:rsidR="00380430" w:rsidRPr="000279F2">
          <w:rPr>
            <w:rStyle w:val="Hyperlink"/>
            <w:rFonts w:cstheme="minorHAnsi"/>
            <w:noProof/>
          </w:rPr>
          <w:t>10.2</w:t>
        </w:r>
        <w:r w:rsidR="00380430">
          <w:rPr>
            <w:noProof/>
            <w:sz w:val="22"/>
            <w:lang w:val="en-GB" w:eastAsia="en-GB"/>
          </w:rPr>
          <w:tab/>
        </w:r>
        <w:r w:rsidR="00380430" w:rsidRPr="000279F2">
          <w:rPr>
            <w:rStyle w:val="Hyperlink"/>
            <w:rFonts w:cstheme="minorHAnsi"/>
            <w:noProof/>
          </w:rPr>
          <w:t>TDMA receiver</w:t>
        </w:r>
        <w:r w:rsidR="00380430">
          <w:rPr>
            <w:noProof/>
            <w:webHidden/>
          </w:rPr>
          <w:tab/>
        </w:r>
        <w:r w:rsidR="00380430">
          <w:rPr>
            <w:noProof/>
            <w:webHidden/>
          </w:rPr>
          <w:fldChar w:fldCharType="begin"/>
        </w:r>
        <w:r w:rsidR="00380430">
          <w:rPr>
            <w:noProof/>
            <w:webHidden/>
          </w:rPr>
          <w:instrText xml:space="preserve"> PAGEREF _Toc476134646 \h </w:instrText>
        </w:r>
        <w:r w:rsidR="00380430">
          <w:rPr>
            <w:noProof/>
            <w:webHidden/>
          </w:rPr>
        </w:r>
        <w:r w:rsidR="00380430">
          <w:rPr>
            <w:noProof/>
            <w:webHidden/>
          </w:rPr>
          <w:fldChar w:fldCharType="separate"/>
        </w:r>
        <w:r w:rsidR="00380430">
          <w:rPr>
            <w:noProof/>
            <w:webHidden/>
          </w:rPr>
          <w:t>11</w:t>
        </w:r>
        <w:r w:rsidR="00380430">
          <w:rPr>
            <w:noProof/>
            <w:webHidden/>
          </w:rPr>
          <w:fldChar w:fldCharType="end"/>
        </w:r>
      </w:hyperlink>
    </w:p>
    <w:p w:rsidR="00380430" w:rsidRDefault="00E8166E">
      <w:pPr>
        <w:pStyle w:val="TOC3"/>
        <w:tabs>
          <w:tab w:val="left" w:pos="960"/>
          <w:tab w:val="right" w:leader="dot" w:pos="10456"/>
        </w:tabs>
        <w:rPr>
          <w:noProof/>
          <w:sz w:val="22"/>
          <w:lang w:val="en-GB" w:eastAsia="en-GB"/>
        </w:rPr>
      </w:pPr>
      <w:hyperlink w:anchor="_Toc476134647" w:history="1">
        <w:r w:rsidR="00380430" w:rsidRPr="000279F2">
          <w:rPr>
            <w:rStyle w:val="Hyperlink"/>
            <w:rFonts w:cstheme="minorHAnsi"/>
            <w:noProof/>
          </w:rPr>
          <w:t>10.2.1</w:t>
        </w:r>
        <w:r w:rsidR="00380430">
          <w:rPr>
            <w:noProof/>
            <w:sz w:val="22"/>
            <w:lang w:val="en-GB" w:eastAsia="en-GB"/>
          </w:rPr>
          <w:tab/>
        </w:r>
        <w:r w:rsidR="00380430" w:rsidRPr="000279F2">
          <w:rPr>
            <w:rStyle w:val="Hyperlink"/>
            <w:rFonts w:cstheme="minorHAnsi"/>
            <w:noProof/>
          </w:rPr>
          <w:t>Sensitivity</w:t>
        </w:r>
        <w:r w:rsidR="00380430">
          <w:rPr>
            <w:noProof/>
            <w:webHidden/>
          </w:rPr>
          <w:tab/>
        </w:r>
        <w:r w:rsidR="00380430">
          <w:rPr>
            <w:noProof/>
            <w:webHidden/>
          </w:rPr>
          <w:fldChar w:fldCharType="begin"/>
        </w:r>
        <w:r w:rsidR="00380430">
          <w:rPr>
            <w:noProof/>
            <w:webHidden/>
          </w:rPr>
          <w:instrText xml:space="preserve"> PAGEREF _Toc476134647 \h </w:instrText>
        </w:r>
        <w:r w:rsidR="00380430">
          <w:rPr>
            <w:noProof/>
            <w:webHidden/>
          </w:rPr>
        </w:r>
        <w:r w:rsidR="00380430">
          <w:rPr>
            <w:noProof/>
            <w:webHidden/>
          </w:rPr>
          <w:fldChar w:fldCharType="separate"/>
        </w:r>
        <w:r w:rsidR="00380430">
          <w:rPr>
            <w:noProof/>
            <w:webHidden/>
          </w:rPr>
          <w:t>11</w:t>
        </w:r>
        <w:r w:rsidR="00380430">
          <w:rPr>
            <w:noProof/>
            <w:webHidden/>
          </w:rPr>
          <w:fldChar w:fldCharType="end"/>
        </w:r>
      </w:hyperlink>
    </w:p>
    <w:p w:rsidR="00380430" w:rsidRDefault="00E8166E">
      <w:pPr>
        <w:pStyle w:val="TOC3"/>
        <w:tabs>
          <w:tab w:val="left" w:pos="960"/>
          <w:tab w:val="right" w:leader="dot" w:pos="10456"/>
        </w:tabs>
        <w:rPr>
          <w:noProof/>
          <w:sz w:val="22"/>
          <w:lang w:val="en-GB" w:eastAsia="en-GB"/>
        </w:rPr>
      </w:pPr>
      <w:hyperlink w:anchor="_Toc476134648" w:history="1">
        <w:r w:rsidR="00380430" w:rsidRPr="000279F2">
          <w:rPr>
            <w:rStyle w:val="Hyperlink"/>
            <w:rFonts w:cstheme="minorHAnsi"/>
            <w:noProof/>
          </w:rPr>
          <w:t>10.2.2</w:t>
        </w:r>
        <w:r w:rsidR="00380430">
          <w:rPr>
            <w:noProof/>
            <w:sz w:val="22"/>
            <w:lang w:val="en-GB" w:eastAsia="en-GB"/>
          </w:rPr>
          <w:tab/>
        </w:r>
        <w:r w:rsidR="00380430" w:rsidRPr="000279F2">
          <w:rPr>
            <w:rStyle w:val="Hyperlink"/>
            <w:rFonts w:cstheme="minorHAnsi"/>
            <w:noProof/>
          </w:rPr>
          <w:t>Error behaviour at high input levels</w:t>
        </w:r>
        <w:r w:rsidR="00380430">
          <w:rPr>
            <w:noProof/>
            <w:webHidden/>
          </w:rPr>
          <w:tab/>
        </w:r>
        <w:r w:rsidR="00380430">
          <w:rPr>
            <w:noProof/>
            <w:webHidden/>
          </w:rPr>
          <w:fldChar w:fldCharType="begin"/>
        </w:r>
        <w:r w:rsidR="00380430">
          <w:rPr>
            <w:noProof/>
            <w:webHidden/>
          </w:rPr>
          <w:instrText xml:space="preserve"> PAGEREF _Toc476134648 \h </w:instrText>
        </w:r>
        <w:r w:rsidR="00380430">
          <w:rPr>
            <w:noProof/>
            <w:webHidden/>
          </w:rPr>
        </w:r>
        <w:r w:rsidR="00380430">
          <w:rPr>
            <w:noProof/>
            <w:webHidden/>
          </w:rPr>
          <w:fldChar w:fldCharType="separate"/>
        </w:r>
        <w:r w:rsidR="00380430">
          <w:rPr>
            <w:noProof/>
            <w:webHidden/>
          </w:rPr>
          <w:t>12</w:t>
        </w:r>
        <w:r w:rsidR="00380430">
          <w:rPr>
            <w:noProof/>
            <w:webHidden/>
          </w:rPr>
          <w:fldChar w:fldCharType="end"/>
        </w:r>
      </w:hyperlink>
    </w:p>
    <w:p w:rsidR="00380430" w:rsidRDefault="00E8166E">
      <w:pPr>
        <w:pStyle w:val="TOC3"/>
        <w:tabs>
          <w:tab w:val="left" w:pos="960"/>
          <w:tab w:val="right" w:leader="dot" w:pos="10456"/>
        </w:tabs>
        <w:rPr>
          <w:noProof/>
          <w:sz w:val="22"/>
          <w:lang w:val="en-GB" w:eastAsia="en-GB"/>
        </w:rPr>
      </w:pPr>
      <w:hyperlink w:anchor="_Toc476134649" w:history="1">
        <w:r w:rsidR="00380430" w:rsidRPr="000279F2">
          <w:rPr>
            <w:rStyle w:val="Hyperlink"/>
            <w:rFonts w:cstheme="minorHAnsi"/>
            <w:noProof/>
          </w:rPr>
          <w:t>10.2.3</w:t>
        </w:r>
        <w:r w:rsidR="00380430">
          <w:rPr>
            <w:noProof/>
            <w:sz w:val="22"/>
            <w:lang w:val="en-GB" w:eastAsia="en-GB"/>
          </w:rPr>
          <w:tab/>
        </w:r>
        <w:r w:rsidR="00380430" w:rsidRPr="000279F2">
          <w:rPr>
            <w:rStyle w:val="Hyperlink"/>
            <w:rFonts w:cstheme="minorHAnsi"/>
            <w:noProof/>
          </w:rPr>
          <w:t>Co-channel rejection</w:t>
        </w:r>
        <w:r w:rsidR="00380430">
          <w:rPr>
            <w:noProof/>
            <w:webHidden/>
          </w:rPr>
          <w:tab/>
        </w:r>
        <w:r w:rsidR="00380430">
          <w:rPr>
            <w:noProof/>
            <w:webHidden/>
          </w:rPr>
          <w:fldChar w:fldCharType="begin"/>
        </w:r>
        <w:r w:rsidR="00380430">
          <w:rPr>
            <w:noProof/>
            <w:webHidden/>
          </w:rPr>
          <w:instrText xml:space="preserve"> PAGEREF _Toc476134649 \h </w:instrText>
        </w:r>
        <w:r w:rsidR="00380430">
          <w:rPr>
            <w:noProof/>
            <w:webHidden/>
          </w:rPr>
        </w:r>
        <w:r w:rsidR="00380430">
          <w:rPr>
            <w:noProof/>
            <w:webHidden/>
          </w:rPr>
          <w:fldChar w:fldCharType="separate"/>
        </w:r>
        <w:r w:rsidR="00380430">
          <w:rPr>
            <w:noProof/>
            <w:webHidden/>
          </w:rPr>
          <w:t>12</w:t>
        </w:r>
        <w:r w:rsidR="00380430">
          <w:rPr>
            <w:noProof/>
            <w:webHidden/>
          </w:rPr>
          <w:fldChar w:fldCharType="end"/>
        </w:r>
      </w:hyperlink>
    </w:p>
    <w:p w:rsidR="00380430" w:rsidRDefault="00E8166E">
      <w:pPr>
        <w:pStyle w:val="TOC3"/>
        <w:tabs>
          <w:tab w:val="left" w:pos="960"/>
          <w:tab w:val="right" w:leader="dot" w:pos="10456"/>
        </w:tabs>
        <w:rPr>
          <w:noProof/>
          <w:sz w:val="22"/>
          <w:lang w:val="en-GB" w:eastAsia="en-GB"/>
        </w:rPr>
      </w:pPr>
      <w:hyperlink w:anchor="_Toc476134650" w:history="1">
        <w:r w:rsidR="00380430" w:rsidRPr="000279F2">
          <w:rPr>
            <w:rStyle w:val="Hyperlink"/>
            <w:rFonts w:cstheme="minorHAnsi"/>
            <w:noProof/>
          </w:rPr>
          <w:t>10.2.4</w:t>
        </w:r>
        <w:r w:rsidR="00380430">
          <w:rPr>
            <w:noProof/>
            <w:sz w:val="22"/>
            <w:lang w:val="en-GB" w:eastAsia="en-GB"/>
          </w:rPr>
          <w:tab/>
        </w:r>
        <w:r w:rsidR="00380430" w:rsidRPr="000279F2">
          <w:rPr>
            <w:rStyle w:val="Hyperlink"/>
            <w:rFonts w:cstheme="minorHAnsi"/>
            <w:noProof/>
          </w:rPr>
          <w:t>Adjacent channel selectivity</w:t>
        </w:r>
        <w:r w:rsidR="00380430">
          <w:rPr>
            <w:noProof/>
            <w:webHidden/>
          </w:rPr>
          <w:tab/>
        </w:r>
        <w:r w:rsidR="00380430">
          <w:rPr>
            <w:noProof/>
            <w:webHidden/>
          </w:rPr>
          <w:fldChar w:fldCharType="begin"/>
        </w:r>
        <w:r w:rsidR="00380430">
          <w:rPr>
            <w:noProof/>
            <w:webHidden/>
          </w:rPr>
          <w:instrText xml:space="preserve"> PAGEREF _Toc476134650 \h </w:instrText>
        </w:r>
        <w:r w:rsidR="00380430">
          <w:rPr>
            <w:noProof/>
            <w:webHidden/>
          </w:rPr>
        </w:r>
        <w:r w:rsidR="00380430">
          <w:rPr>
            <w:noProof/>
            <w:webHidden/>
          </w:rPr>
          <w:fldChar w:fldCharType="separate"/>
        </w:r>
        <w:r w:rsidR="00380430">
          <w:rPr>
            <w:noProof/>
            <w:webHidden/>
          </w:rPr>
          <w:t>12</w:t>
        </w:r>
        <w:r w:rsidR="00380430">
          <w:rPr>
            <w:noProof/>
            <w:webHidden/>
          </w:rPr>
          <w:fldChar w:fldCharType="end"/>
        </w:r>
      </w:hyperlink>
    </w:p>
    <w:p w:rsidR="00380430" w:rsidRDefault="00E8166E">
      <w:pPr>
        <w:pStyle w:val="TOC3"/>
        <w:tabs>
          <w:tab w:val="left" w:pos="960"/>
          <w:tab w:val="right" w:leader="dot" w:pos="10456"/>
        </w:tabs>
        <w:rPr>
          <w:noProof/>
          <w:sz w:val="22"/>
          <w:lang w:val="en-GB" w:eastAsia="en-GB"/>
        </w:rPr>
      </w:pPr>
      <w:hyperlink w:anchor="_Toc476134651" w:history="1">
        <w:r w:rsidR="00380430" w:rsidRPr="000279F2">
          <w:rPr>
            <w:rStyle w:val="Hyperlink"/>
            <w:rFonts w:cstheme="minorHAnsi"/>
            <w:noProof/>
          </w:rPr>
          <w:t>10.2.5</w:t>
        </w:r>
        <w:r w:rsidR="00380430">
          <w:rPr>
            <w:noProof/>
            <w:sz w:val="22"/>
            <w:lang w:val="en-GB" w:eastAsia="en-GB"/>
          </w:rPr>
          <w:tab/>
        </w:r>
        <w:r w:rsidR="00380430" w:rsidRPr="000279F2">
          <w:rPr>
            <w:rStyle w:val="Hyperlink"/>
            <w:rFonts w:cstheme="minorHAnsi"/>
            <w:noProof/>
          </w:rPr>
          <w:t>Forward Error Correction</w:t>
        </w:r>
        <w:r w:rsidR="00380430">
          <w:rPr>
            <w:noProof/>
            <w:webHidden/>
          </w:rPr>
          <w:tab/>
        </w:r>
        <w:r w:rsidR="00380430">
          <w:rPr>
            <w:noProof/>
            <w:webHidden/>
          </w:rPr>
          <w:fldChar w:fldCharType="begin"/>
        </w:r>
        <w:r w:rsidR="00380430">
          <w:rPr>
            <w:noProof/>
            <w:webHidden/>
          </w:rPr>
          <w:instrText xml:space="preserve"> PAGEREF _Toc476134651 \h </w:instrText>
        </w:r>
        <w:r w:rsidR="00380430">
          <w:rPr>
            <w:noProof/>
            <w:webHidden/>
          </w:rPr>
        </w:r>
        <w:r w:rsidR="00380430">
          <w:rPr>
            <w:noProof/>
            <w:webHidden/>
          </w:rPr>
          <w:fldChar w:fldCharType="separate"/>
        </w:r>
        <w:r w:rsidR="00380430">
          <w:rPr>
            <w:noProof/>
            <w:webHidden/>
          </w:rPr>
          <w:t>12</w:t>
        </w:r>
        <w:r w:rsidR="00380430">
          <w:rPr>
            <w:noProof/>
            <w:webHidden/>
          </w:rPr>
          <w:fldChar w:fldCharType="end"/>
        </w:r>
      </w:hyperlink>
    </w:p>
    <w:p w:rsidR="00380430" w:rsidRDefault="00E8166E">
      <w:pPr>
        <w:pStyle w:val="TOC2"/>
        <w:rPr>
          <w:noProof/>
          <w:sz w:val="22"/>
          <w:lang w:val="en-GB" w:eastAsia="en-GB"/>
        </w:rPr>
      </w:pPr>
      <w:hyperlink w:anchor="_Toc476134652" w:history="1">
        <w:r w:rsidR="00380430" w:rsidRPr="000279F2">
          <w:rPr>
            <w:rStyle w:val="Hyperlink"/>
            <w:rFonts w:cstheme="minorHAnsi"/>
            <w:noProof/>
          </w:rPr>
          <w:t>10.3</w:t>
        </w:r>
        <w:r w:rsidR="00380430">
          <w:rPr>
            <w:noProof/>
            <w:sz w:val="22"/>
            <w:lang w:val="en-GB" w:eastAsia="en-GB"/>
          </w:rPr>
          <w:tab/>
        </w:r>
        <w:r w:rsidR="00380430" w:rsidRPr="000279F2">
          <w:rPr>
            <w:rStyle w:val="Hyperlink"/>
            <w:rFonts w:cstheme="minorHAnsi"/>
            <w:noProof/>
          </w:rPr>
          <w:t>Conducted spurious emissions</w:t>
        </w:r>
        <w:r w:rsidR="00380430">
          <w:rPr>
            <w:noProof/>
            <w:webHidden/>
          </w:rPr>
          <w:tab/>
        </w:r>
        <w:r w:rsidR="00380430">
          <w:rPr>
            <w:noProof/>
            <w:webHidden/>
          </w:rPr>
          <w:fldChar w:fldCharType="begin"/>
        </w:r>
        <w:r w:rsidR="00380430">
          <w:rPr>
            <w:noProof/>
            <w:webHidden/>
          </w:rPr>
          <w:instrText xml:space="preserve"> PAGEREF _Toc476134652 \h </w:instrText>
        </w:r>
        <w:r w:rsidR="00380430">
          <w:rPr>
            <w:noProof/>
            <w:webHidden/>
          </w:rPr>
        </w:r>
        <w:r w:rsidR="00380430">
          <w:rPr>
            <w:noProof/>
            <w:webHidden/>
          </w:rPr>
          <w:fldChar w:fldCharType="separate"/>
        </w:r>
        <w:r w:rsidR="00380430">
          <w:rPr>
            <w:noProof/>
            <w:webHidden/>
          </w:rPr>
          <w:t>13</w:t>
        </w:r>
        <w:r w:rsidR="00380430">
          <w:rPr>
            <w:noProof/>
            <w:webHidden/>
          </w:rPr>
          <w:fldChar w:fldCharType="end"/>
        </w:r>
      </w:hyperlink>
    </w:p>
    <w:p w:rsidR="00380430" w:rsidRDefault="00E8166E">
      <w:pPr>
        <w:pStyle w:val="TOC1"/>
        <w:tabs>
          <w:tab w:val="left" w:pos="720"/>
          <w:tab w:val="right" w:leader="dot" w:pos="10456"/>
        </w:tabs>
        <w:rPr>
          <w:noProof/>
          <w:sz w:val="22"/>
          <w:szCs w:val="22"/>
          <w:lang w:val="en-GB" w:eastAsia="en-GB"/>
        </w:rPr>
      </w:pPr>
      <w:hyperlink w:anchor="_Toc476134653" w:history="1">
        <w:r w:rsidR="00380430" w:rsidRPr="000279F2">
          <w:rPr>
            <w:rStyle w:val="Hyperlink"/>
            <w:rFonts w:cstheme="minorHAnsi"/>
            <w:noProof/>
          </w:rPr>
          <w:t>11</w:t>
        </w:r>
        <w:r w:rsidR="00380430">
          <w:rPr>
            <w:noProof/>
            <w:sz w:val="22"/>
            <w:szCs w:val="22"/>
            <w:lang w:val="en-GB" w:eastAsia="en-GB"/>
          </w:rPr>
          <w:tab/>
        </w:r>
        <w:r w:rsidR="00380430" w:rsidRPr="000279F2">
          <w:rPr>
            <w:rStyle w:val="Hyperlink"/>
            <w:rFonts w:cstheme="minorHAnsi"/>
            <w:noProof/>
          </w:rPr>
          <w:t>Specific tests of link layer</w:t>
        </w:r>
        <w:r w:rsidR="00380430">
          <w:rPr>
            <w:noProof/>
            <w:webHidden/>
          </w:rPr>
          <w:tab/>
        </w:r>
        <w:r w:rsidR="00380430">
          <w:rPr>
            <w:noProof/>
            <w:webHidden/>
          </w:rPr>
          <w:fldChar w:fldCharType="begin"/>
        </w:r>
        <w:r w:rsidR="00380430">
          <w:rPr>
            <w:noProof/>
            <w:webHidden/>
          </w:rPr>
          <w:instrText xml:space="preserve"> PAGEREF _Toc476134653 \h </w:instrText>
        </w:r>
        <w:r w:rsidR="00380430">
          <w:rPr>
            <w:noProof/>
            <w:webHidden/>
          </w:rPr>
        </w:r>
        <w:r w:rsidR="00380430">
          <w:rPr>
            <w:noProof/>
            <w:webHidden/>
          </w:rPr>
          <w:fldChar w:fldCharType="separate"/>
        </w:r>
        <w:r w:rsidR="00380430">
          <w:rPr>
            <w:noProof/>
            <w:webHidden/>
          </w:rPr>
          <w:t>13</w:t>
        </w:r>
        <w:r w:rsidR="00380430">
          <w:rPr>
            <w:noProof/>
            <w:webHidden/>
          </w:rPr>
          <w:fldChar w:fldCharType="end"/>
        </w:r>
      </w:hyperlink>
    </w:p>
    <w:p w:rsidR="00380430" w:rsidRDefault="00E8166E">
      <w:pPr>
        <w:pStyle w:val="TOC2"/>
        <w:rPr>
          <w:noProof/>
          <w:sz w:val="22"/>
          <w:lang w:val="en-GB" w:eastAsia="en-GB"/>
        </w:rPr>
      </w:pPr>
      <w:hyperlink w:anchor="_Toc476134654" w:history="1">
        <w:r w:rsidR="00380430" w:rsidRPr="000279F2">
          <w:rPr>
            <w:rStyle w:val="Hyperlink"/>
            <w:rFonts w:cstheme="minorHAnsi"/>
            <w:noProof/>
          </w:rPr>
          <w:t>11.1</w:t>
        </w:r>
        <w:r w:rsidR="00380430">
          <w:rPr>
            <w:noProof/>
            <w:sz w:val="22"/>
            <w:lang w:val="en-GB" w:eastAsia="en-GB"/>
          </w:rPr>
          <w:tab/>
        </w:r>
        <w:r w:rsidR="00380430" w:rsidRPr="000279F2">
          <w:rPr>
            <w:rStyle w:val="Hyperlink"/>
            <w:rFonts w:cstheme="minorHAnsi"/>
            <w:noProof/>
          </w:rPr>
          <w:t>Bulletin Board</w:t>
        </w:r>
        <w:r w:rsidR="00380430">
          <w:rPr>
            <w:noProof/>
            <w:webHidden/>
          </w:rPr>
          <w:tab/>
        </w:r>
        <w:r w:rsidR="00380430">
          <w:rPr>
            <w:noProof/>
            <w:webHidden/>
          </w:rPr>
          <w:fldChar w:fldCharType="begin"/>
        </w:r>
        <w:r w:rsidR="00380430">
          <w:rPr>
            <w:noProof/>
            <w:webHidden/>
          </w:rPr>
          <w:instrText xml:space="preserve"> PAGEREF _Toc476134654 \h </w:instrText>
        </w:r>
        <w:r w:rsidR="00380430">
          <w:rPr>
            <w:noProof/>
            <w:webHidden/>
          </w:rPr>
        </w:r>
        <w:r w:rsidR="00380430">
          <w:rPr>
            <w:noProof/>
            <w:webHidden/>
          </w:rPr>
          <w:fldChar w:fldCharType="separate"/>
        </w:r>
        <w:r w:rsidR="00380430">
          <w:rPr>
            <w:noProof/>
            <w:webHidden/>
          </w:rPr>
          <w:t>13</w:t>
        </w:r>
        <w:r w:rsidR="00380430">
          <w:rPr>
            <w:noProof/>
            <w:webHidden/>
          </w:rPr>
          <w:fldChar w:fldCharType="end"/>
        </w:r>
      </w:hyperlink>
    </w:p>
    <w:p w:rsidR="00380430" w:rsidRDefault="00E8166E">
      <w:pPr>
        <w:pStyle w:val="TOC2"/>
        <w:rPr>
          <w:noProof/>
          <w:sz w:val="22"/>
          <w:lang w:val="en-GB" w:eastAsia="en-GB"/>
        </w:rPr>
      </w:pPr>
      <w:hyperlink w:anchor="_Toc476134655" w:history="1">
        <w:r w:rsidR="00380430" w:rsidRPr="000279F2">
          <w:rPr>
            <w:rStyle w:val="Hyperlink"/>
            <w:rFonts w:cstheme="minorHAnsi"/>
            <w:noProof/>
          </w:rPr>
          <w:t>11.2</w:t>
        </w:r>
        <w:r w:rsidR="00380430">
          <w:rPr>
            <w:noProof/>
            <w:sz w:val="22"/>
            <w:lang w:val="en-GB" w:eastAsia="en-GB"/>
          </w:rPr>
          <w:tab/>
        </w:r>
        <w:r w:rsidR="00380430" w:rsidRPr="000279F2">
          <w:rPr>
            <w:rStyle w:val="Hyperlink"/>
            <w:rFonts w:cstheme="minorHAnsi"/>
            <w:noProof/>
          </w:rPr>
          <w:t>Link Layer messages</w:t>
        </w:r>
        <w:r w:rsidR="00380430">
          <w:rPr>
            <w:noProof/>
            <w:webHidden/>
          </w:rPr>
          <w:tab/>
        </w:r>
        <w:r w:rsidR="00380430">
          <w:rPr>
            <w:noProof/>
            <w:webHidden/>
          </w:rPr>
          <w:fldChar w:fldCharType="begin"/>
        </w:r>
        <w:r w:rsidR="00380430">
          <w:rPr>
            <w:noProof/>
            <w:webHidden/>
          </w:rPr>
          <w:instrText xml:space="preserve"> PAGEREF _Toc476134655 \h </w:instrText>
        </w:r>
        <w:r w:rsidR="00380430">
          <w:rPr>
            <w:noProof/>
            <w:webHidden/>
          </w:rPr>
        </w:r>
        <w:r w:rsidR="00380430">
          <w:rPr>
            <w:noProof/>
            <w:webHidden/>
          </w:rPr>
          <w:fldChar w:fldCharType="separate"/>
        </w:r>
        <w:r w:rsidR="00380430">
          <w:rPr>
            <w:noProof/>
            <w:webHidden/>
          </w:rPr>
          <w:t>13</w:t>
        </w:r>
        <w:r w:rsidR="00380430">
          <w:rPr>
            <w:noProof/>
            <w:webHidden/>
          </w:rPr>
          <w:fldChar w:fldCharType="end"/>
        </w:r>
      </w:hyperlink>
    </w:p>
    <w:p w:rsidR="00380430" w:rsidRDefault="00E8166E">
      <w:pPr>
        <w:pStyle w:val="TOC2"/>
        <w:rPr>
          <w:noProof/>
          <w:sz w:val="22"/>
          <w:lang w:val="en-GB" w:eastAsia="en-GB"/>
        </w:rPr>
      </w:pPr>
      <w:hyperlink w:anchor="_Toc476134656" w:history="1">
        <w:r w:rsidR="00380430" w:rsidRPr="000279F2">
          <w:rPr>
            <w:rStyle w:val="Hyperlink"/>
            <w:rFonts w:cstheme="minorHAnsi"/>
            <w:noProof/>
          </w:rPr>
          <w:t>11.3</w:t>
        </w:r>
        <w:r w:rsidR="00380430">
          <w:rPr>
            <w:noProof/>
            <w:sz w:val="22"/>
            <w:lang w:val="en-GB" w:eastAsia="en-GB"/>
          </w:rPr>
          <w:tab/>
        </w:r>
        <w:r w:rsidR="00380430" w:rsidRPr="000279F2">
          <w:rPr>
            <w:rStyle w:val="Hyperlink"/>
            <w:rFonts w:cstheme="minorHAnsi"/>
            <w:noProof/>
          </w:rPr>
          <w:t>Data encoding (FEC)</w:t>
        </w:r>
        <w:r w:rsidR="00380430">
          <w:rPr>
            <w:noProof/>
            <w:webHidden/>
          </w:rPr>
          <w:tab/>
        </w:r>
        <w:r w:rsidR="00380430">
          <w:rPr>
            <w:noProof/>
            <w:webHidden/>
          </w:rPr>
          <w:fldChar w:fldCharType="begin"/>
        </w:r>
        <w:r w:rsidR="00380430">
          <w:rPr>
            <w:noProof/>
            <w:webHidden/>
          </w:rPr>
          <w:instrText xml:space="preserve"> PAGEREF _Toc476134656 \h </w:instrText>
        </w:r>
        <w:r w:rsidR="00380430">
          <w:rPr>
            <w:noProof/>
            <w:webHidden/>
          </w:rPr>
        </w:r>
        <w:r w:rsidR="00380430">
          <w:rPr>
            <w:noProof/>
            <w:webHidden/>
          </w:rPr>
          <w:fldChar w:fldCharType="separate"/>
        </w:r>
        <w:r w:rsidR="00380430">
          <w:rPr>
            <w:noProof/>
            <w:webHidden/>
          </w:rPr>
          <w:t>13</w:t>
        </w:r>
        <w:r w:rsidR="00380430">
          <w:rPr>
            <w:noProof/>
            <w:webHidden/>
          </w:rPr>
          <w:fldChar w:fldCharType="end"/>
        </w:r>
      </w:hyperlink>
    </w:p>
    <w:p w:rsidR="00380430" w:rsidRDefault="00E8166E">
      <w:pPr>
        <w:pStyle w:val="TOC2"/>
        <w:rPr>
          <w:noProof/>
          <w:sz w:val="22"/>
          <w:lang w:val="en-GB" w:eastAsia="en-GB"/>
        </w:rPr>
      </w:pPr>
      <w:hyperlink w:anchor="_Toc476134657" w:history="1">
        <w:r w:rsidR="00380430" w:rsidRPr="000279F2">
          <w:rPr>
            <w:rStyle w:val="Hyperlink"/>
            <w:rFonts w:cstheme="minorHAnsi"/>
            <w:noProof/>
          </w:rPr>
          <w:t>11.4</w:t>
        </w:r>
        <w:r w:rsidR="00380430">
          <w:rPr>
            <w:noProof/>
            <w:sz w:val="22"/>
            <w:lang w:val="en-GB" w:eastAsia="en-GB"/>
          </w:rPr>
          <w:tab/>
        </w:r>
        <w:r w:rsidR="00380430" w:rsidRPr="000279F2">
          <w:rPr>
            <w:rStyle w:val="Hyperlink"/>
            <w:rFonts w:cstheme="minorHAnsi"/>
            <w:noProof/>
          </w:rPr>
          <w:t>Frame check sequence</w:t>
        </w:r>
        <w:r w:rsidR="00380430">
          <w:rPr>
            <w:noProof/>
            <w:webHidden/>
          </w:rPr>
          <w:tab/>
        </w:r>
        <w:r w:rsidR="00380430">
          <w:rPr>
            <w:noProof/>
            <w:webHidden/>
          </w:rPr>
          <w:fldChar w:fldCharType="begin"/>
        </w:r>
        <w:r w:rsidR="00380430">
          <w:rPr>
            <w:noProof/>
            <w:webHidden/>
          </w:rPr>
          <w:instrText xml:space="preserve"> PAGEREF _Toc476134657 \h </w:instrText>
        </w:r>
        <w:r w:rsidR="00380430">
          <w:rPr>
            <w:noProof/>
            <w:webHidden/>
          </w:rPr>
        </w:r>
        <w:r w:rsidR="00380430">
          <w:rPr>
            <w:noProof/>
            <w:webHidden/>
          </w:rPr>
          <w:fldChar w:fldCharType="separate"/>
        </w:r>
        <w:r w:rsidR="00380430">
          <w:rPr>
            <w:noProof/>
            <w:webHidden/>
          </w:rPr>
          <w:t>13</w:t>
        </w:r>
        <w:r w:rsidR="00380430">
          <w:rPr>
            <w:noProof/>
            <w:webHidden/>
          </w:rPr>
          <w:fldChar w:fldCharType="end"/>
        </w:r>
      </w:hyperlink>
    </w:p>
    <w:p w:rsidR="00380430" w:rsidRDefault="00E8166E">
      <w:pPr>
        <w:pStyle w:val="TOC1"/>
        <w:tabs>
          <w:tab w:val="left" w:pos="720"/>
          <w:tab w:val="right" w:leader="dot" w:pos="10456"/>
        </w:tabs>
        <w:rPr>
          <w:noProof/>
          <w:sz w:val="22"/>
          <w:szCs w:val="22"/>
          <w:lang w:val="en-GB" w:eastAsia="en-GB"/>
        </w:rPr>
      </w:pPr>
      <w:hyperlink w:anchor="_Toc476134658" w:history="1">
        <w:r w:rsidR="00380430" w:rsidRPr="000279F2">
          <w:rPr>
            <w:rStyle w:val="Hyperlink"/>
            <w:rFonts w:cstheme="minorHAnsi"/>
            <w:noProof/>
          </w:rPr>
          <w:t>12</w:t>
        </w:r>
        <w:r w:rsidR="00380430">
          <w:rPr>
            <w:noProof/>
            <w:sz w:val="22"/>
            <w:szCs w:val="22"/>
            <w:lang w:val="en-GB" w:eastAsia="en-GB"/>
          </w:rPr>
          <w:tab/>
        </w:r>
        <w:r w:rsidR="00380430" w:rsidRPr="000279F2">
          <w:rPr>
            <w:rStyle w:val="Hyperlink"/>
            <w:rFonts w:cstheme="minorHAnsi"/>
            <w:noProof/>
          </w:rPr>
          <w:t>Specific tests of network layer</w:t>
        </w:r>
        <w:r w:rsidR="00380430">
          <w:rPr>
            <w:noProof/>
            <w:webHidden/>
          </w:rPr>
          <w:tab/>
        </w:r>
        <w:r w:rsidR="00380430">
          <w:rPr>
            <w:noProof/>
            <w:webHidden/>
          </w:rPr>
          <w:fldChar w:fldCharType="begin"/>
        </w:r>
        <w:r w:rsidR="00380430">
          <w:rPr>
            <w:noProof/>
            <w:webHidden/>
          </w:rPr>
          <w:instrText xml:space="preserve"> PAGEREF _Toc476134658 \h </w:instrText>
        </w:r>
        <w:r w:rsidR="00380430">
          <w:rPr>
            <w:noProof/>
            <w:webHidden/>
          </w:rPr>
        </w:r>
        <w:r w:rsidR="00380430">
          <w:rPr>
            <w:noProof/>
            <w:webHidden/>
          </w:rPr>
          <w:fldChar w:fldCharType="separate"/>
        </w:r>
        <w:r w:rsidR="00380430">
          <w:rPr>
            <w:noProof/>
            <w:webHidden/>
          </w:rPr>
          <w:t>14</w:t>
        </w:r>
        <w:r w:rsidR="00380430">
          <w:rPr>
            <w:noProof/>
            <w:webHidden/>
          </w:rPr>
          <w:fldChar w:fldCharType="end"/>
        </w:r>
      </w:hyperlink>
    </w:p>
    <w:p w:rsidR="00380430" w:rsidRDefault="00E8166E">
      <w:pPr>
        <w:pStyle w:val="TOC1"/>
        <w:tabs>
          <w:tab w:val="left" w:pos="720"/>
          <w:tab w:val="right" w:leader="dot" w:pos="10456"/>
        </w:tabs>
        <w:rPr>
          <w:noProof/>
          <w:sz w:val="22"/>
          <w:szCs w:val="22"/>
          <w:lang w:val="en-GB" w:eastAsia="en-GB"/>
        </w:rPr>
      </w:pPr>
      <w:hyperlink w:anchor="_Toc476134659" w:history="1">
        <w:r w:rsidR="00380430" w:rsidRPr="000279F2">
          <w:rPr>
            <w:rStyle w:val="Hyperlink"/>
            <w:rFonts w:cstheme="minorHAnsi"/>
            <w:noProof/>
          </w:rPr>
          <w:t>13</w:t>
        </w:r>
        <w:r w:rsidR="00380430">
          <w:rPr>
            <w:noProof/>
            <w:sz w:val="22"/>
            <w:szCs w:val="22"/>
            <w:lang w:val="en-GB" w:eastAsia="en-GB"/>
          </w:rPr>
          <w:tab/>
        </w:r>
        <w:r w:rsidR="00380430" w:rsidRPr="000279F2">
          <w:rPr>
            <w:rStyle w:val="Hyperlink"/>
            <w:rFonts w:cstheme="minorHAnsi"/>
            <w:noProof/>
          </w:rPr>
          <w:t>Specific tests of transport layer</w:t>
        </w:r>
        <w:r w:rsidR="00380430">
          <w:rPr>
            <w:noProof/>
            <w:webHidden/>
          </w:rPr>
          <w:tab/>
        </w:r>
        <w:r w:rsidR="00380430">
          <w:rPr>
            <w:noProof/>
            <w:webHidden/>
          </w:rPr>
          <w:fldChar w:fldCharType="begin"/>
        </w:r>
        <w:r w:rsidR="00380430">
          <w:rPr>
            <w:noProof/>
            <w:webHidden/>
          </w:rPr>
          <w:instrText xml:space="preserve"> PAGEREF _Toc476134659 \h </w:instrText>
        </w:r>
        <w:r w:rsidR="00380430">
          <w:rPr>
            <w:noProof/>
            <w:webHidden/>
          </w:rPr>
        </w:r>
        <w:r w:rsidR="00380430">
          <w:rPr>
            <w:noProof/>
            <w:webHidden/>
          </w:rPr>
          <w:fldChar w:fldCharType="separate"/>
        </w:r>
        <w:r w:rsidR="00380430">
          <w:rPr>
            <w:noProof/>
            <w:webHidden/>
          </w:rPr>
          <w:t>14</w:t>
        </w:r>
        <w:r w:rsidR="00380430">
          <w:rPr>
            <w:noProof/>
            <w:webHidden/>
          </w:rPr>
          <w:fldChar w:fldCharType="end"/>
        </w:r>
      </w:hyperlink>
    </w:p>
    <w:p w:rsidR="00380430" w:rsidRDefault="00E8166E">
      <w:pPr>
        <w:pStyle w:val="TOC1"/>
        <w:tabs>
          <w:tab w:val="left" w:pos="720"/>
          <w:tab w:val="right" w:leader="dot" w:pos="10456"/>
        </w:tabs>
        <w:rPr>
          <w:noProof/>
          <w:sz w:val="22"/>
          <w:szCs w:val="22"/>
          <w:lang w:val="en-GB" w:eastAsia="en-GB"/>
        </w:rPr>
      </w:pPr>
      <w:hyperlink w:anchor="_Toc476134660" w:history="1">
        <w:r w:rsidR="00380430" w:rsidRPr="000279F2">
          <w:rPr>
            <w:rStyle w:val="Hyperlink"/>
            <w:rFonts w:cstheme="minorHAnsi"/>
            <w:noProof/>
          </w:rPr>
          <w:t>14</w:t>
        </w:r>
        <w:r w:rsidR="00380430">
          <w:rPr>
            <w:noProof/>
            <w:sz w:val="22"/>
            <w:szCs w:val="22"/>
            <w:lang w:val="en-GB" w:eastAsia="en-GB"/>
          </w:rPr>
          <w:tab/>
        </w:r>
        <w:r w:rsidR="00380430" w:rsidRPr="000279F2">
          <w:rPr>
            <w:rStyle w:val="Hyperlink"/>
            <w:rFonts w:cstheme="minorHAnsi"/>
            <w:noProof/>
          </w:rPr>
          <w:t>Specific Presentation Interface tests</w:t>
        </w:r>
        <w:r w:rsidR="00380430">
          <w:rPr>
            <w:noProof/>
            <w:webHidden/>
          </w:rPr>
          <w:tab/>
        </w:r>
        <w:r w:rsidR="00380430">
          <w:rPr>
            <w:noProof/>
            <w:webHidden/>
          </w:rPr>
          <w:fldChar w:fldCharType="begin"/>
        </w:r>
        <w:r w:rsidR="00380430">
          <w:rPr>
            <w:noProof/>
            <w:webHidden/>
          </w:rPr>
          <w:instrText xml:space="preserve"> PAGEREF _Toc476134660 \h </w:instrText>
        </w:r>
        <w:r w:rsidR="00380430">
          <w:rPr>
            <w:noProof/>
            <w:webHidden/>
          </w:rPr>
        </w:r>
        <w:r w:rsidR="00380430">
          <w:rPr>
            <w:noProof/>
            <w:webHidden/>
          </w:rPr>
          <w:fldChar w:fldCharType="separate"/>
        </w:r>
        <w:r w:rsidR="00380430">
          <w:rPr>
            <w:noProof/>
            <w:webHidden/>
          </w:rPr>
          <w:t>14</w:t>
        </w:r>
        <w:r w:rsidR="00380430">
          <w:rPr>
            <w:noProof/>
            <w:webHidden/>
          </w:rPr>
          <w:fldChar w:fldCharType="end"/>
        </w:r>
      </w:hyperlink>
    </w:p>
    <w:p w:rsidR="00380430" w:rsidRDefault="00E8166E">
      <w:pPr>
        <w:pStyle w:val="TOC1"/>
        <w:tabs>
          <w:tab w:val="left" w:pos="720"/>
          <w:tab w:val="right" w:leader="dot" w:pos="10456"/>
        </w:tabs>
        <w:rPr>
          <w:noProof/>
          <w:sz w:val="22"/>
          <w:szCs w:val="22"/>
          <w:lang w:val="en-GB" w:eastAsia="en-GB"/>
        </w:rPr>
      </w:pPr>
      <w:hyperlink w:anchor="_Toc476134661" w:history="1">
        <w:r w:rsidR="00380430" w:rsidRPr="000279F2">
          <w:rPr>
            <w:rStyle w:val="Hyperlink"/>
            <w:rFonts w:cstheme="minorHAnsi"/>
            <w:noProof/>
          </w:rPr>
          <w:t>15</w:t>
        </w:r>
        <w:r w:rsidR="00380430">
          <w:rPr>
            <w:noProof/>
            <w:sz w:val="22"/>
            <w:szCs w:val="22"/>
            <w:lang w:val="en-GB" w:eastAsia="en-GB"/>
          </w:rPr>
          <w:tab/>
        </w:r>
        <w:r w:rsidR="00380430" w:rsidRPr="000279F2">
          <w:rPr>
            <w:rStyle w:val="Hyperlink"/>
            <w:rFonts w:cstheme="minorHAnsi"/>
            <w:noProof/>
          </w:rPr>
          <w:t>Long-range functionality tests</w:t>
        </w:r>
        <w:r w:rsidR="00380430">
          <w:rPr>
            <w:noProof/>
            <w:webHidden/>
          </w:rPr>
          <w:tab/>
        </w:r>
        <w:r w:rsidR="00380430">
          <w:rPr>
            <w:noProof/>
            <w:webHidden/>
          </w:rPr>
          <w:fldChar w:fldCharType="begin"/>
        </w:r>
        <w:r w:rsidR="00380430">
          <w:rPr>
            <w:noProof/>
            <w:webHidden/>
          </w:rPr>
          <w:instrText xml:space="preserve"> PAGEREF _Toc476134661 \h </w:instrText>
        </w:r>
        <w:r w:rsidR="00380430">
          <w:rPr>
            <w:noProof/>
            <w:webHidden/>
          </w:rPr>
        </w:r>
        <w:r w:rsidR="00380430">
          <w:rPr>
            <w:noProof/>
            <w:webHidden/>
          </w:rPr>
          <w:fldChar w:fldCharType="separate"/>
        </w:r>
        <w:r w:rsidR="00380430">
          <w:rPr>
            <w:noProof/>
            <w:webHidden/>
          </w:rPr>
          <w:t>15</w:t>
        </w:r>
        <w:r w:rsidR="00380430">
          <w:rPr>
            <w:noProof/>
            <w:webHidden/>
          </w:rPr>
          <w:fldChar w:fldCharType="end"/>
        </w:r>
      </w:hyperlink>
    </w:p>
    <w:p w:rsidR="005206BA" w:rsidRDefault="007044A5">
      <w:r>
        <w:rPr>
          <w:rFonts w:ascii="Arial" w:hAnsi="Arial" w:cstheme="minorBidi"/>
          <w:sz w:val="20"/>
          <w:szCs w:val="24"/>
          <w:lang w:val="en-ZA"/>
        </w:rPr>
        <w:fldChar w:fldCharType="end"/>
      </w:r>
    </w:p>
    <w:p w:rsidR="00C912A8" w:rsidRDefault="00C912A8">
      <w:pPr>
        <w:rPr>
          <w:rFonts w:asciiTheme="minorHAnsi" w:hAnsiTheme="minorHAnsi" w:cstheme="minorHAnsi"/>
        </w:rPr>
      </w:pPr>
    </w:p>
    <w:p w:rsidR="00C912A8" w:rsidRPr="00C912A8" w:rsidRDefault="00C912A8" w:rsidP="00C912A8">
      <w:pPr>
        <w:jc w:val="center"/>
        <w:rPr>
          <w:rFonts w:asciiTheme="minorHAnsi" w:hAnsiTheme="minorHAnsi" w:cstheme="minorHAnsi"/>
          <w:sz w:val="36"/>
        </w:rPr>
      </w:pPr>
      <w:r w:rsidRPr="00C912A8">
        <w:rPr>
          <w:rFonts w:asciiTheme="minorHAnsi" w:hAnsiTheme="minorHAnsi" w:cstheme="minorHAnsi"/>
          <w:sz w:val="36"/>
        </w:rPr>
        <w:t>Tables</w:t>
      </w:r>
    </w:p>
    <w:p w:rsidR="00C912A8" w:rsidRDefault="00C912A8">
      <w:pPr>
        <w:rPr>
          <w:rFonts w:asciiTheme="minorHAnsi" w:hAnsiTheme="minorHAnsi" w:cstheme="minorHAnsi"/>
        </w:rPr>
      </w:pPr>
    </w:p>
    <w:p w:rsidR="00C912A8" w:rsidRDefault="00C912A8">
      <w:pPr>
        <w:rPr>
          <w:rFonts w:asciiTheme="minorHAnsi" w:hAnsiTheme="minorHAnsi" w:cstheme="minorHAnsi"/>
        </w:rPr>
      </w:pPr>
    </w:p>
    <w:p w:rsidR="008B19DC" w:rsidRDefault="00C912A8">
      <w:pPr>
        <w:pStyle w:val="TableofFigures"/>
        <w:tabs>
          <w:tab w:val="right" w:leader="dot" w:pos="10456"/>
        </w:tabs>
        <w:rPr>
          <w:rFonts w:asciiTheme="minorHAnsi" w:hAnsiTheme="minorHAnsi"/>
          <w:noProof/>
          <w:sz w:val="22"/>
          <w:szCs w:val="22"/>
          <w:lang w:val="en-GB" w:eastAsia="en-GB"/>
        </w:rPr>
      </w:pPr>
      <w:r>
        <w:rPr>
          <w:rFonts w:asciiTheme="minorHAnsi" w:hAnsiTheme="minorHAnsi" w:cstheme="minorHAnsi"/>
        </w:rPr>
        <w:fldChar w:fldCharType="begin"/>
      </w:r>
      <w:r>
        <w:rPr>
          <w:rFonts w:asciiTheme="minorHAnsi" w:hAnsiTheme="minorHAnsi" w:cstheme="minorHAnsi"/>
        </w:rPr>
        <w:instrText xml:space="preserve"> TOC \h \z \c "Table" </w:instrText>
      </w:r>
      <w:r>
        <w:rPr>
          <w:rFonts w:asciiTheme="minorHAnsi" w:hAnsiTheme="minorHAnsi" w:cstheme="minorHAnsi"/>
        </w:rPr>
        <w:fldChar w:fldCharType="separate"/>
      </w:r>
      <w:hyperlink w:anchor="_Toc465672537" w:history="1">
        <w:r w:rsidR="008B19DC" w:rsidRPr="0016748E">
          <w:rPr>
            <w:rStyle w:val="Hyperlink"/>
            <w:noProof/>
          </w:rPr>
          <w:t>Table 1 - Normal and extreme test conditions</w:t>
        </w:r>
        <w:r w:rsidR="008B19DC">
          <w:rPr>
            <w:noProof/>
            <w:webHidden/>
          </w:rPr>
          <w:tab/>
        </w:r>
        <w:r w:rsidR="008B19DC">
          <w:rPr>
            <w:noProof/>
            <w:webHidden/>
          </w:rPr>
          <w:fldChar w:fldCharType="begin"/>
        </w:r>
        <w:r w:rsidR="008B19DC">
          <w:rPr>
            <w:noProof/>
            <w:webHidden/>
          </w:rPr>
          <w:instrText xml:space="preserve"> PAGEREF _Toc465672537 \h </w:instrText>
        </w:r>
        <w:r w:rsidR="008B19DC">
          <w:rPr>
            <w:noProof/>
            <w:webHidden/>
          </w:rPr>
        </w:r>
        <w:r w:rsidR="008B19DC">
          <w:rPr>
            <w:noProof/>
            <w:webHidden/>
          </w:rPr>
          <w:fldChar w:fldCharType="separate"/>
        </w:r>
        <w:r w:rsidR="008B19DC">
          <w:rPr>
            <w:noProof/>
            <w:webHidden/>
          </w:rPr>
          <w:t>4</w:t>
        </w:r>
        <w:r w:rsidR="008B19DC">
          <w:rPr>
            <w:noProof/>
            <w:webHidden/>
          </w:rPr>
          <w:fldChar w:fldCharType="end"/>
        </w:r>
      </w:hyperlink>
    </w:p>
    <w:p w:rsidR="008B19DC" w:rsidRDefault="00E8166E">
      <w:pPr>
        <w:pStyle w:val="TableofFigures"/>
        <w:tabs>
          <w:tab w:val="right" w:leader="dot" w:pos="10456"/>
        </w:tabs>
        <w:rPr>
          <w:rFonts w:asciiTheme="minorHAnsi" w:hAnsiTheme="minorHAnsi"/>
          <w:noProof/>
          <w:sz w:val="22"/>
          <w:szCs w:val="22"/>
          <w:lang w:val="en-GB" w:eastAsia="en-GB"/>
        </w:rPr>
      </w:pPr>
      <w:hyperlink w:anchor="_Toc465672538" w:history="1">
        <w:r w:rsidR="008B19DC" w:rsidRPr="0016748E">
          <w:rPr>
            <w:rStyle w:val="Hyperlink"/>
            <w:noProof/>
          </w:rPr>
          <w:t>Table 2 - Power supply test schedule</w:t>
        </w:r>
        <w:r w:rsidR="008B19DC">
          <w:rPr>
            <w:noProof/>
            <w:webHidden/>
          </w:rPr>
          <w:tab/>
        </w:r>
        <w:r w:rsidR="008B19DC">
          <w:rPr>
            <w:noProof/>
            <w:webHidden/>
          </w:rPr>
          <w:fldChar w:fldCharType="begin"/>
        </w:r>
        <w:r w:rsidR="008B19DC">
          <w:rPr>
            <w:noProof/>
            <w:webHidden/>
          </w:rPr>
          <w:instrText xml:space="preserve"> PAGEREF _Toc465672538 \h </w:instrText>
        </w:r>
        <w:r w:rsidR="008B19DC">
          <w:rPr>
            <w:noProof/>
            <w:webHidden/>
          </w:rPr>
        </w:r>
        <w:r w:rsidR="008B19DC">
          <w:rPr>
            <w:noProof/>
            <w:webHidden/>
          </w:rPr>
          <w:fldChar w:fldCharType="separate"/>
        </w:r>
        <w:r w:rsidR="008B19DC">
          <w:rPr>
            <w:noProof/>
            <w:webHidden/>
          </w:rPr>
          <w:t>7</w:t>
        </w:r>
        <w:r w:rsidR="008B19DC">
          <w:rPr>
            <w:noProof/>
            <w:webHidden/>
          </w:rPr>
          <w:fldChar w:fldCharType="end"/>
        </w:r>
      </w:hyperlink>
    </w:p>
    <w:p w:rsidR="008B19DC" w:rsidRDefault="00E8166E">
      <w:pPr>
        <w:pStyle w:val="TableofFigures"/>
        <w:tabs>
          <w:tab w:val="right" w:leader="dot" w:pos="10456"/>
        </w:tabs>
        <w:rPr>
          <w:rFonts w:asciiTheme="minorHAnsi" w:hAnsiTheme="minorHAnsi"/>
          <w:noProof/>
          <w:sz w:val="22"/>
          <w:szCs w:val="22"/>
          <w:lang w:val="en-GB" w:eastAsia="en-GB"/>
        </w:rPr>
      </w:pPr>
      <w:hyperlink w:anchor="_Toc465672539" w:history="1">
        <w:r w:rsidR="008B19DC" w:rsidRPr="0016748E">
          <w:rPr>
            <w:rStyle w:val="Hyperlink"/>
            <w:noProof/>
          </w:rPr>
          <w:t>Table 3 - Environmental test conditions</w:t>
        </w:r>
        <w:r w:rsidR="008B19DC">
          <w:rPr>
            <w:noProof/>
            <w:webHidden/>
          </w:rPr>
          <w:tab/>
        </w:r>
        <w:r w:rsidR="008B19DC">
          <w:rPr>
            <w:noProof/>
            <w:webHidden/>
          </w:rPr>
          <w:fldChar w:fldCharType="begin"/>
        </w:r>
        <w:r w:rsidR="008B19DC">
          <w:rPr>
            <w:noProof/>
            <w:webHidden/>
          </w:rPr>
          <w:instrText xml:space="preserve"> PAGEREF _Toc465672539 \h </w:instrText>
        </w:r>
        <w:r w:rsidR="008B19DC">
          <w:rPr>
            <w:noProof/>
            <w:webHidden/>
          </w:rPr>
        </w:r>
        <w:r w:rsidR="008B19DC">
          <w:rPr>
            <w:noProof/>
            <w:webHidden/>
          </w:rPr>
          <w:fldChar w:fldCharType="separate"/>
        </w:r>
        <w:r w:rsidR="008B19DC">
          <w:rPr>
            <w:noProof/>
            <w:webHidden/>
          </w:rPr>
          <w:t>8</w:t>
        </w:r>
        <w:r w:rsidR="008B19DC">
          <w:rPr>
            <w:noProof/>
            <w:webHidden/>
          </w:rPr>
          <w:fldChar w:fldCharType="end"/>
        </w:r>
      </w:hyperlink>
    </w:p>
    <w:p w:rsidR="008B19DC" w:rsidRDefault="00E8166E">
      <w:pPr>
        <w:pStyle w:val="TableofFigures"/>
        <w:tabs>
          <w:tab w:val="right" w:leader="dot" w:pos="10456"/>
        </w:tabs>
        <w:rPr>
          <w:rFonts w:asciiTheme="minorHAnsi" w:hAnsiTheme="minorHAnsi"/>
          <w:noProof/>
          <w:sz w:val="22"/>
          <w:szCs w:val="22"/>
          <w:lang w:val="en-GB" w:eastAsia="en-GB"/>
        </w:rPr>
      </w:pPr>
      <w:hyperlink w:anchor="_Toc465672540" w:history="1">
        <w:r w:rsidR="008B19DC" w:rsidRPr="0016748E">
          <w:rPr>
            <w:rStyle w:val="Hyperlink"/>
            <w:noProof/>
          </w:rPr>
          <w:t>Table 4 - Transmitter tests for VDE Reference Design</w:t>
        </w:r>
        <w:r w:rsidR="008B19DC">
          <w:rPr>
            <w:noProof/>
            <w:webHidden/>
          </w:rPr>
          <w:tab/>
        </w:r>
        <w:r w:rsidR="008B19DC">
          <w:rPr>
            <w:noProof/>
            <w:webHidden/>
          </w:rPr>
          <w:fldChar w:fldCharType="begin"/>
        </w:r>
        <w:r w:rsidR="008B19DC">
          <w:rPr>
            <w:noProof/>
            <w:webHidden/>
          </w:rPr>
          <w:instrText xml:space="preserve"> PAGEREF _Toc465672540 \h </w:instrText>
        </w:r>
        <w:r w:rsidR="008B19DC">
          <w:rPr>
            <w:noProof/>
            <w:webHidden/>
          </w:rPr>
        </w:r>
        <w:r w:rsidR="008B19DC">
          <w:rPr>
            <w:noProof/>
            <w:webHidden/>
          </w:rPr>
          <w:fldChar w:fldCharType="separate"/>
        </w:r>
        <w:r w:rsidR="008B19DC">
          <w:rPr>
            <w:noProof/>
            <w:webHidden/>
          </w:rPr>
          <w:t>9</w:t>
        </w:r>
        <w:r w:rsidR="008B19DC">
          <w:rPr>
            <w:noProof/>
            <w:webHidden/>
          </w:rPr>
          <w:fldChar w:fldCharType="end"/>
        </w:r>
      </w:hyperlink>
    </w:p>
    <w:p w:rsidR="008B19DC" w:rsidRDefault="00E8166E">
      <w:pPr>
        <w:pStyle w:val="TableofFigures"/>
        <w:tabs>
          <w:tab w:val="right" w:leader="dot" w:pos="10456"/>
        </w:tabs>
        <w:rPr>
          <w:rFonts w:asciiTheme="minorHAnsi" w:hAnsiTheme="minorHAnsi"/>
          <w:noProof/>
          <w:sz w:val="22"/>
          <w:szCs w:val="22"/>
          <w:lang w:val="en-GB" w:eastAsia="en-GB"/>
        </w:rPr>
      </w:pPr>
      <w:hyperlink w:anchor="_Toc465672541" w:history="1">
        <w:r w:rsidR="008B19DC" w:rsidRPr="0016748E">
          <w:rPr>
            <w:rStyle w:val="Hyperlink"/>
            <w:noProof/>
          </w:rPr>
          <w:t>Table 5 - Slotted transmission spectrum for VDES</w:t>
        </w:r>
        <w:r w:rsidR="008B19DC">
          <w:rPr>
            <w:noProof/>
            <w:webHidden/>
          </w:rPr>
          <w:tab/>
        </w:r>
        <w:r w:rsidR="008B19DC">
          <w:rPr>
            <w:noProof/>
            <w:webHidden/>
          </w:rPr>
          <w:fldChar w:fldCharType="begin"/>
        </w:r>
        <w:r w:rsidR="008B19DC">
          <w:rPr>
            <w:noProof/>
            <w:webHidden/>
          </w:rPr>
          <w:instrText xml:space="preserve"> PAGEREF _Toc465672541 \h </w:instrText>
        </w:r>
        <w:r w:rsidR="008B19DC">
          <w:rPr>
            <w:noProof/>
            <w:webHidden/>
          </w:rPr>
        </w:r>
        <w:r w:rsidR="008B19DC">
          <w:rPr>
            <w:noProof/>
            <w:webHidden/>
          </w:rPr>
          <w:fldChar w:fldCharType="separate"/>
        </w:r>
        <w:r w:rsidR="008B19DC">
          <w:rPr>
            <w:noProof/>
            <w:webHidden/>
          </w:rPr>
          <w:t>9</w:t>
        </w:r>
        <w:r w:rsidR="008B19DC">
          <w:rPr>
            <w:noProof/>
            <w:webHidden/>
          </w:rPr>
          <w:fldChar w:fldCharType="end"/>
        </w:r>
      </w:hyperlink>
    </w:p>
    <w:p w:rsidR="008B19DC" w:rsidRDefault="00E8166E">
      <w:pPr>
        <w:pStyle w:val="TableofFigures"/>
        <w:tabs>
          <w:tab w:val="right" w:leader="dot" w:pos="10456"/>
        </w:tabs>
        <w:rPr>
          <w:rFonts w:asciiTheme="minorHAnsi" w:hAnsiTheme="minorHAnsi"/>
          <w:noProof/>
          <w:sz w:val="22"/>
          <w:szCs w:val="22"/>
          <w:lang w:val="en-GB" w:eastAsia="en-GB"/>
        </w:rPr>
      </w:pPr>
      <w:hyperlink w:anchor="_Toc465672542" w:history="1">
        <w:r w:rsidR="008B19DC" w:rsidRPr="0016748E">
          <w:rPr>
            <w:rStyle w:val="Hyperlink"/>
            <w:noProof/>
          </w:rPr>
          <w:t>Table 6 - Required VDE Modulation accuracy results</w:t>
        </w:r>
        <w:r w:rsidR="008B19DC">
          <w:rPr>
            <w:noProof/>
            <w:webHidden/>
          </w:rPr>
          <w:tab/>
        </w:r>
        <w:r w:rsidR="008B19DC">
          <w:rPr>
            <w:noProof/>
            <w:webHidden/>
          </w:rPr>
          <w:fldChar w:fldCharType="begin"/>
        </w:r>
        <w:r w:rsidR="008B19DC">
          <w:rPr>
            <w:noProof/>
            <w:webHidden/>
          </w:rPr>
          <w:instrText xml:space="preserve"> PAGEREF _Toc465672542 \h </w:instrText>
        </w:r>
        <w:r w:rsidR="008B19DC">
          <w:rPr>
            <w:noProof/>
            <w:webHidden/>
          </w:rPr>
        </w:r>
        <w:r w:rsidR="008B19DC">
          <w:rPr>
            <w:noProof/>
            <w:webHidden/>
          </w:rPr>
          <w:fldChar w:fldCharType="separate"/>
        </w:r>
        <w:r w:rsidR="008B19DC">
          <w:rPr>
            <w:noProof/>
            <w:webHidden/>
          </w:rPr>
          <w:t>10</w:t>
        </w:r>
        <w:r w:rsidR="008B19DC">
          <w:rPr>
            <w:noProof/>
            <w:webHidden/>
          </w:rPr>
          <w:fldChar w:fldCharType="end"/>
        </w:r>
      </w:hyperlink>
    </w:p>
    <w:p w:rsidR="008B19DC" w:rsidRDefault="00E8166E">
      <w:pPr>
        <w:pStyle w:val="TableofFigures"/>
        <w:tabs>
          <w:tab w:val="right" w:leader="dot" w:pos="10456"/>
        </w:tabs>
        <w:rPr>
          <w:rFonts w:asciiTheme="minorHAnsi" w:hAnsiTheme="minorHAnsi"/>
          <w:noProof/>
          <w:sz w:val="22"/>
          <w:szCs w:val="22"/>
          <w:lang w:val="en-GB" w:eastAsia="en-GB"/>
        </w:rPr>
      </w:pPr>
      <w:hyperlink w:anchor="_Toc465672543" w:history="1">
        <w:r w:rsidR="008B19DC" w:rsidRPr="0016748E">
          <w:rPr>
            <w:rStyle w:val="Hyperlink"/>
            <w:noProof/>
          </w:rPr>
          <w:t>Table 7 - Receiver tests for VDE Reference Design</w:t>
        </w:r>
        <w:r w:rsidR="008B19DC">
          <w:rPr>
            <w:noProof/>
            <w:webHidden/>
          </w:rPr>
          <w:tab/>
        </w:r>
        <w:r w:rsidR="008B19DC">
          <w:rPr>
            <w:noProof/>
            <w:webHidden/>
          </w:rPr>
          <w:fldChar w:fldCharType="begin"/>
        </w:r>
        <w:r w:rsidR="008B19DC">
          <w:rPr>
            <w:noProof/>
            <w:webHidden/>
          </w:rPr>
          <w:instrText xml:space="preserve"> PAGEREF _Toc465672543 \h </w:instrText>
        </w:r>
        <w:r w:rsidR="008B19DC">
          <w:rPr>
            <w:noProof/>
            <w:webHidden/>
          </w:rPr>
        </w:r>
        <w:r w:rsidR="008B19DC">
          <w:rPr>
            <w:noProof/>
            <w:webHidden/>
          </w:rPr>
          <w:fldChar w:fldCharType="separate"/>
        </w:r>
        <w:r w:rsidR="008B19DC">
          <w:rPr>
            <w:noProof/>
            <w:webHidden/>
          </w:rPr>
          <w:t>11</w:t>
        </w:r>
        <w:r w:rsidR="008B19DC">
          <w:rPr>
            <w:noProof/>
            <w:webHidden/>
          </w:rPr>
          <w:fldChar w:fldCharType="end"/>
        </w:r>
      </w:hyperlink>
    </w:p>
    <w:p w:rsidR="008B19DC" w:rsidRDefault="00E8166E">
      <w:pPr>
        <w:pStyle w:val="TableofFigures"/>
        <w:tabs>
          <w:tab w:val="right" w:leader="dot" w:pos="10456"/>
        </w:tabs>
        <w:rPr>
          <w:rFonts w:asciiTheme="minorHAnsi" w:hAnsiTheme="minorHAnsi"/>
          <w:noProof/>
          <w:sz w:val="22"/>
          <w:szCs w:val="22"/>
          <w:lang w:val="en-GB" w:eastAsia="en-GB"/>
        </w:rPr>
      </w:pPr>
      <w:hyperlink w:anchor="_Toc465672544" w:history="1">
        <w:r w:rsidR="008B19DC" w:rsidRPr="0016748E">
          <w:rPr>
            <w:rStyle w:val="Hyperlink"/>
            <w:noProof/>
          </w:rPr>
          <w:t>Table 8 - Parameters used for VDE sensitivity tests</w:t>
        </w:r>
        <w:r w:rsidR="008B19DC">
          <w:rPr>
            <w:noProof/>
            <w:webHidden/>
          </w:rPr>
          <w:tab/>
        </w:r>
        <w:r w:rsidR="008B19DC">
          <w:rPr>
            <w:noProof/>
            <w:webHidden/>
          </w:rPr>
          <w:fldChar w:fldCharType="begin"/>
        </w:r>
        <w:r w:rsidR="008B19DC">
          <w:rPr>
            <w:noProof/>
            <w:webHidden/>
          </w:rPr>
          <w:instrText xml:space="preserve"> PAGEREF _Toc465672544 \h </w:instrText>
        </w:r>
        <w:r w:rsidR="008B19DC">
          <w:rPr>
            <w:noProof/>
            <w:webHidden/>
          </w:rPr>
        </w:r>
        <w:r w:rsidR="008B19DC">
          <w:rPr>
            <w:noProof/>
            <w:webHidden/>
          </w:rPr>
          <w:fldChar w:fldCharType="separate"/>
        </w:r>
        <w:r w:rsidR="008B19DC">
          <w:rPr>
            <w:noProof/>
            <w:webHidden/>
          </w:rPr>
          <w:t>11</w:t>
        </w:r>
        <w:r w:rsidR="008B19DC">
          <w:rPr>
            <w:noProof/>
            <w:webHidden/>
          </w:rPr>
          <w:fldChar w:fldCharType="end"/>
        </w:r>
      </w:hyperlink>
    </w:p>
    <w:p w:rsidR="008B19DC" w:rsidRDefault="00E8166E">
      <w:pPr>
        <w:pStyle w:val="TableofFigures"/>
        <w:tabs>
          <w:tab w:val="right" w:leader="dot" w:pos="10456"/>
        </w:tabs>
        <w:rPr>
          <w:rFonts w:asciiTheme="minorHAnsi" w:hAnsiTheme="minorHAnsi"/>
          <w:noProof/>
          <w:sz w:val="22"/>
          <w:szCs w:val="22"/>
          <w:lang w:val="en-GB" w:eastAsia="en-GB"/>
        </w:rPr>
      </w:pPr>
      <w:hyperlink w:anchor="_Toc465672545" w:history="1">
        <w:r w:rsidR="008B19DC" w:rsidRPr="0016748E">
          <w:rPr>
            <w:rStyle w:val="Hyperlink"/>
            <w:noProof/>
          </w:rPr>
          <w:t>Table 9 - Parameters used for VDE high input level tests</w:t>
        </w:r>
        <w:r w:rsidR="008B19DC">
          <w:rPr>
            <w:noProof/>
            <w:webHidden/>
          </w:rPr>
          <w:tab/>
        </w:r>
        <w:r w:rsidR="008B19DC">
          <w:rPr>
            <w:noProof/>
            <w:webHidden/>
          </w:rPr>
          <w:fldChar w:fldCharType="begin"/>
        </w:r>
        <w:r w:rsidR="008B19DC">
          <w:rPr>
            <w:noProof/>
            <w:webHidden/>
          </w:rPr>
          <w:instrText xml:space="preserve"> PAGEREF _Toc465672545 \h </w:instrText>
        </w:r>
        <w:r w:rsidR="008B19DC">
          <w:rPr>
            <w:noProof/>
            <w:webHidden/>
          </w:rPr>
        </w:r>
        <w:r w:rsidR="008B19DC">
          <w:rPr>
            <w:noProof/>
            <w:webHidden/>
          </w:rPr>
          <w:fldChar w:fldCharType="separate"/>
        </w:r>
        <w:r w:rsidR="008B19DC">
          <w:rPr>
            <w:noProof/>
            <w:webHidden/>
          </w:rPr>
          <w:t>12</w:t>
        </w:r>
        <w:r w:rsidR="008B19DC">
          <w:rPr>
            <w:noProof/>
            <w:webHidden/>
          </w:rPr>
          <w:fldChar w:fldCharType="end"/>
        </w:r>
      </w:hyperlink>
    </w:p>
    <w:p w:rsidR="008B19DC" w:rsidRDefault="00E8166E">
      <w:pPr>
        <w:pStyle w:val="TableofFigures"/>
        <w:tabs>
          <w:tab w:val="right" w:leader="dot" w:pos="10456"/>
        </w:tabs>
        <w:rPr>
          <w:rFonts w:asciiTheme="minorHAnsi" w:hAnsiTheme="minorHAnsi"/>
          <w:noProof/>
          <w:sz w:val="22"/>
          <w:szCs w:val="22"/>
          <w:lang w:val="en-GB" w:eastAsia="en-GB"/>
        </w:rPr>
      </w:pPr>
      <w:hyperlink w:anchor="_Toc465672546" w:history="1">
        <w:r w:rsidR="008B19DC" w:rsidRPr="0016748E">
          <w:rPr>
            <w:rStyle w:val="Hyperlink"/>
            <w:noProof/>
          </w:rPr>
          <w:t>Table 10  Additional channel combinations used for co-channel rejection tests</w:t>
        </w:r>
        <w:r w:rsidR="008B19DC">
          <w:rPr>
            <w:noProof/>
            <w:webHidden/>
          </w:rPr>
          <w:tab/>
        </w:r>
        <w:r w:rsidR="008B19DC">
          <w:rPr>
            <w:noProof/>
            <w:webHidden/>
          </w:rPr>
          <w:fldChar w:fldCharType="begin"/>
        </w:r>
        <w:r w:rsidR="008B19DC">
          <w:rPr>
            <w:noProof/>
            <w:webHidden/>
          </w:rPr>
          <w:instrText xml:space="preserve"> PAGEREF _Toc465672546 \h </w:instrText>
        </w:r>
        <w:r w:rsidR="008B19DC">
          <w:rPr>
            <w:noProof/>
            <w:webHidden/>
          </w:rPr>
        </w:r>
        <w:r w:rsidR="008B19DC">
          <w:rPr>
            <w:noProof/>
            <w:webHidden/>
          </w:rPr>
          <w:fldChar w:fldCharType="separate"/>
        </w:r>
        <w:r w:rsidR="008B19DC">
          <w:rPr>
            <w:noProof/>
            <w:webHidden/>
          </w:rPr>
          <w:t>12</w:t>
        </w:r>
        <w:r w:rsidR="008B19DC">
          <w:rPr>
            <w:noProof/>
            <w:webHidden/>
          </w:rPr>
          <w:fldChar w:fldCharType="end"/>
        </w:r>
      </w:hyperlink>
    </w:p>
    <w:p w:rsidR="008B19DC" w:rsidRDefault="00E8166E">
      <w:pPr>
        <w:pStyle w:val="TableofFigures"/>
        <w:tabs>
          <w:tab w:val="right" w:leader="dot" w:pos="10456"/>
        </w:tabs>
        <w:rPr>
          <w:rFonts w:asciiTheme="minorHAnsi" w:hAnsiTheme="minorHAnsi"/>
          <w:noProof/>
          <w:sz w:val="22"/>
          <w:szCs w:val="22"/>
          <w:lang w:val="en-GB" w:eastAsia="en-GB"/>
        </w:rPr>
      </w:pPr>
      <w:hyperlink w:anchor="_Toc465672547" w:history="1">
        <w:r w:rsidR="008B19DC" w:rsidRPr="0016748E">
          <w:rPr>
            <w:rStyle w:val="Hyperlink"/>
            <w:noProof/>
          </w:rPr>
          <w:t>Table 11 - Adjacent channel selectivity tests</w:t>
        </w:r>
        <w:r w:rsidR="008B19DC">
          <w:rPr>
            <w:noProof/>
            <w:webHidden/>
          </w:rPr>
          <w:tab/>
        </w:r>
        <w:r w:rsidR="008B19DC">
          <w:rPr>
            <w:noProof/>
            <w:webHidden/>
          </w:rPr>
          <w:fldChar w:fldCharType="begin"/>
        </w:r>
        <w:r w:rsidR="008B19DC">
          <w:rPr>
            <w:noProof/>
            <w:webHidden/>
          </w:rPr>
          <w:instrText xml:space="preserve"> PAGEREF _Toc465672547 \h </w:instrText>
        </w:r>
        <w:r w:rsidR="008B19DC">
          <w:rPr>
            <w:noProof/>
            <w:webHidden/>
          </w:rPr>
        </w:r>
        <w:r w:rsidR="008B19DC">
          <w:rPr>
            <w:noProof/>
            <w:webHidden/>
          </w:rPr>
          <w:fldChar w:fldCharType="separate"/>
        </w:r>
        <w:r w:rsidR="008B19DC">
          <w:rPr>
            <w:noProof/>
            <w:webHidden/>
          </w:rPr>
          <w:t>12</w:t>
        </w:r>
        <w:r w:rsidR="008B19DC">
          <w:rPr>
            <w:noProof/>
            <w:webHidden/>
          </w:rPr>
          <w:fldChar w:fldCharType="end"/>
        </w:r>
      </w:hyperlink>
    </w:p>
    <w:p w:rsidR="008B19DC" w:rsidRDefault="00E8166E">
      <w:pPr>
        <w:pStyle w:val="TableofFigures"/>
        <w:tabs>
          <w:tab w:val="right" w:leader="dot" w:pos="10456"/>
        </w:tabs>
        <w:rPr>
          <w:rFonts w:asciiTheme="minorHAnsi" w:hAnsiTheme="minorHAnsi"/>
          <w:noProof/>
          <w:sz w:val="22"/>
          <w:szCs w:val="22"/>
          <w:lang w:val="en-GB" w:eastAsia="en-GB"/>
        </w:rPr>
      </w:pPr>
      <w:hyperlink w:anchor="_Toc465672548" w:history="1">
        <w:r w:rsidR="008B19DC" w:rsidRPr="0016748E">
          <w:rPr>
            <w:rStyle w:val="Hyperlink"/>
            <w:noProof/>
          </w:rPr>
          <w:t>Table 12 - Link layer tests for VDE</w:t>
        </w:r>
        <w:r w:rsidR="008B19DC">
          <w:rPr>
            <w:noProof/>
            <w:webHidden/>
          </w:rPr>
          <w:tab/>
        </w:r>
        <w:r w:rsidR="008B19DC">
          <w:rPr>
            <w:noProof/>
            <w:webHidden/>
          </w:rPr>
          <w:fldChar w:fldCharType="begin"/>
        </w:r>
        <w:r w:rsidR="008B19DC">
          <w:rPr>
            <w:noProof/>
            <w:webHidden/>
          </w:rPr>
          <w:instrText xml:space="preserve"> PAGEREF _Toc465672548 \h </w:instrText>
        </w:r>
        <w:r w:rsidR="008B19DC">
          <w:rPr>
            <w:noProof/>
            <w:webHidden/>
          </w:rPr>
        </w:r>
        <w:r w:rsidR="008B19DC">
          <w:rPr>
            <w:noProof/>
            <w:webHidden/>
          </w:rPr>
          <w:fldChar w:fldCharType="separate"/>
        </w:r>
        <w:r w:rsidR="008B19DC">
          <w:rPr>
            <w:noProof/>
            <w:webHidden/>
          </w:rPr>
          <w:t>13</w:t>
        </w:r>
        <w:r w:rsidR="008B19DC">
          <w:rPr>
            <w:noProof/>
            <w:webHidden/>
          </w:rPr>
          <w:fldChar w:fldCharType="end"/>
        </w:r>
      </w:hyperlink>
    </w:p>
    <w:p w:rsidR="008B19DC" w:rsidRDefault="00E8166E">
      <w:pPr>
        <w:pStyle w:val="TableofFigures"/>
        <w:tabs>
          <w:tab w:val="right" w:leader="dot" w:pos="10456"/>
        </w:tabs>
        <w:rPr>
          <w:rFonts w:asciiTheme="minorHAnsi" w:hAnsiTheme="minorHAnsi"/>
          <w:noProof/>
          <w:sz w:val="22"/>
          <w:szCs w:val="22"/>
          <w:lang w:val="en-GB" w:eastAsia="en-GB"/>
        </w:rPr>
      </w:pPr>
      <w:hyperlink w:anchor="_Toc465672549" w:history="1">
        <w:r w:rsidR="008B19DC" w:rsidRPr="0016748E">
          <w:rPr>
            <w:rStyle w:val="Hyperlink"/>
            <w:noProof/>
          </w:rPr>
          <w:t>Table 13 - Network layer tests</w:t>
        </w:r>
        <w:r w:rsidR="008B19DC">
          <w:rPr>
            <w:noProof/>
            <w:webHidden/>
          </w:rPr>
          <w:tab/>
        </w:r>
        <w:r w:rsidR="008B19DC">
          <w:rPr>
            <w:noProof/>
            <w:webHidden/>
          </w:rPr>
          <w:fldChar w:fldCharType="begin"/>
        </w:r>
        <w:r w:rsidR="008B19DC">
          <w:rPr>
            <w:noProof/>
            <w:webHidden/>
          </w:rPr>
          <w:instrText xml:space="preserve"> PAGEREF _Toc465672549 \h </w:instrText>
        </w:r>
        <w:r w:rsidR="008B19DC">
          <w:rPr>
            <w:noProof/>
            <w:webHidden/>
          </w:rPr>
        </w:r>
        <w:r w:rsidR="008B19DC">
          <w:rPr>
            <w:noProof/>
            <w:webHidden/>
          </w:rPr>
          <w:fldChar w:fldCharType="separate"/>
        </w:r>
        <w:r w:rsidR="008B19DC">
          <w:rPr>
            <w:noProof/>
            <w:webHidden/>
          </w:rPr>
          <w:t>13</w:t>
        </w:r>
        <w:r w:rsidR="008B19DC">
          <w:rPr>
            <w:noProof/>
            <w:webHidden/>
          </w:rPr>
          <w:fldChar w:fldCharType="end"/>
        </w:r>
      </w:hyperlink>
    </w:p>
    <w:p w:rsidR="008B19DC" w:rsidRDefault="00E8166E">
      <w:pPr>
        <w:pStyle w:val="TableofFigures"/>
        <w:tabs>
          <w:tab w:val="right" w:leader="dot" w:pos="10456"/>
        </w:tabs>
        <w:rPr>
          <w:rFonts w:asciiTheme="minorHAnsi" w:hAnsiTheme="minorHAnsi"/>
          <w:noProof/>
          <w:sz w:val="22"/>
          <w:szCs w:val="22"/>
          <w:lang w:val="en-GB" w:eastAsia="en-GB"/>
        </w:rPr>
      </w:pPr>
      <w:hyperlink w:anchor="_Toc465672550" w:history="1">
        <w:r w:rsidR="008B19DC" w:rsidRPr="0016748E">
          <w:rPr>
            <w:rStyle w:val="Hyperlink"/>
            <w:noProof/>
          </w:rPr>
          <w:t>Table 14 - Transport layer tests</w:t>
        </w:r>
        <w:r w:rsidR="008B19DC">
          <w:rPr>
            <w:noProof/>
            <w:webHidden/>
          </w:rPr>
          <w:tab/>
        </w:r>
        <w:r w:rsidR="008B19DC">
          <w:rPr>
            <w:noProof/>
            <w:webHidden/>
          </w:rPr>
          <w:fldChar w:fldCharType="begin"/>
        </w:r>
        <w:r w:rsidR="008B19DC">
          <w:rPr>
            <w:noProof/>
            <w:webHidden/>
          </w:rPr>
          <w:instrText xml:space="preserve"> PAGEREF _Toc465672550 \h </w:instrText>
        </w:r>
        <w:r w:rsidR="008B19DC">
          <w:rPr>
            <w:noProof/>
            <w:webHidden/>
          </w:rPr>
        </w:r>
        <w:r w:rsidR="008B19DC">
          <w:rPr>
            <w:noProof/>
            <w:webHidden/>
          </w:rPr>
          <w:fldChar w:fldCharType="separate"/>
        </w:r>
        <w:r w:rsidR="008B19DC">
          <w:rPr>
            <w:noProof/>
            <w:webHidden/>
          </w:rPr>
          <w:t>14</w:t>
        </w:r>
        <w:r w:rsidR="008B19DC">
          <w:rPr>
            <w:noProof/>
            <w:webHidden/>
          </w:rPr>
          <w:fldChar w:fldCharType="end"/>
        </w:r>
      </w:hyperlink>
    </w:p>
    <w:p w:rsidR="008B19DC" w:rsidRDefault="00E8166E">
      <w:pPr>
        <w:pStyle w:val="TableofFigures"/>
        <w:tabs>
          <w:tab w:val="right" w:leader="dot" w:pos="10456"/>
        </w:tabs>
        <w:rPr>
          <w:rFonts w:asciiTheme="minorHAnsi" w:hAnsiTheme="minorHAnsi"/>
          <w:noProof/>
          <w:sz w:val="22"/>
          <w:szCs w:val="22"/>
          <w:lang w:val="en-GB" w:eastAsia="en-GB"/>
        </w:rPr>
      </w:pPr>
      <w:hyperlink w:anchor="_Toc465672551" w:history="1">
        <w:r w:rsidR="008B19DC" w:rsidRPr="0016748E">
          <w:rPr>
            <w:rStyle w:val="Hyperlink"/>
            <w:noProof/>
          </w:rPr>
          <w:t>Table 15 - Transport layer tests for VDE</w:t>
        </w:r>
        <w:r w:rsidR="008B19DC">
          <w:rPr>
            <w:noProof/>
            <w:webHidden/>
          </w:rPr>
          <w:tab/>
        </w:r>
        <w:r w:rsidR="008B19DC">
          <w:rPr>
            <w:noProof/>
            <w:webHidden/>
          </w:rPr>
          <w:fldChar w:fldCharType="begin"/>
        </w:r>
        <w:r w:rsidR="008B19DC">
          <w:rPr>
            <w:noProof/>
            <w:webHidden/>
          </w:rPr>
          <w:instrText xml:space="preserve"> PAGEREF _Toc465672551 \h </w:instrText>
        </w:r>
        <w:r w:rsidR="008B19DC">
          <w:rPr>
            <w:noProof/>
            <w:webHidden/>
          </w:rPr>
        </w:r>
        <w:r w:rsidR="008B19DC">
          <w:rPr>
            <w:noProof/>
            <w:webHidden/>
          </w:rPr>
          <w:fldChar w:fldCharType="separate"/>
        </w:r>
        <w:r w:rsidR="008B19DC">
          <w:rPr>
            <w:noProof/>
            <w:webHidden/>
          </w:rPr>
          <w:t>14</w:t>
        </w:r>
        <w:r w:rsidR="008B19DC">
          <w:rPr>
            <w:noProof/>
            <w:webHidden/>
          </w:rPr>
          <w:fldChar w:fldCharType="end"/>
        </w:r>
      </w:hyperlink>
    </w:p>
    <w:p w:rsidR="008B19DC" w:rsidRDefault="00E8166E">
      <w:pPr>
        <w:pStyle w:val="TableofFigures"/>
        <w:tabs>
          <w:tab w:val="right" w:leader="dot" w:pos="10456"/>
        </w:tabs>
        <w:rPr>
          <w:rFonts w:asciiTheme="minorHAnsi" w:hAnsiTheme="minorHAnsi"/>
          <w:noProof/>
          <w:sz w:val="22"/>
          <w:szCs w:val="22"/>
          <w:lang w:val="en-GB" w:eastAsia="en-GB"/>
        </w:rPr>
      </w:pPr>
      <w:hyperlink w:anchor="_Toc465672552" w:history="1">
        <w:r w:rsidR="008B19DC" w:rsidRPr="0016748E">
          <w:rPr>
            <w:rStyle w:val="Hyperlink"/>
            <w:noProof/>
          </w:rPr>
          <w:t>Table 16 - Transport layer tests for VDE</w:t>
        </w:r>
        <w:r w:rsidR="008B19DC">
          <w:rPr>
            <w:noProof/>
            <w:webHidden/>
          </w:rPr>
          <w:tab/>
        </w:r>
        <w:r w:rsidR="008B19DC">
          <w:rPr>
            <w:noProof/>
            <w:webHidden/>
          </w:rPr>
          <w:fldChar w:fldCharType="begin"/>
        </w:r>
        <w:r w:rsidR="008B19DC">
          <w:rPr>
            <w:noProof/>
            <w:webHidden/>
          </w:rPr>
          <w:instrText xml:space="preserve"> PAGEREF _Toc465672552 \h </w:instrText>
        </w:r>
        <w:r w:rsidR="008B19DC">
          <w:rPr>
            <w:noProof/>
            <w:webHidden/>
          </w:rPr>
        </w:r>
        <w:r w:rsidR="008B19DC">
          <w:rPr>
            <w:noProof/>
            <w:webHidden/>
          </w:rPr>
          <w:fldChar w:fldCharType="separate"/>
        </w:r>
        <w:r w:rsidR="008B19DC">
          <w:rPr>
            <w:noProof/>
            <w:webHidden/>
          </w:rPr>
          <w:t>14</w:t>
        </w:r>
        <w:r w:rsidR="008B19DC">
          <w:rPr>
            <w:noProof/>
            <w:webHidden/>
          </w:rPr>
          <w:fldChar w:fldCharType="end"/>
        </w:r>
      </w:hyperlink>
    </w:p>
    <w:p w:rsidR="00C912A8" w:rsidRDefault="00C912A8">
      <w:pPr>
        <w:rPr>
          <w:rFonts w:asciiTheme="minorHAnsi" w:hAnsiTheme="minorHAnsi" w:cstheme="minorHAnsi"/>
        </w:rPr>
      </w:pPr>
      <w:r>
        <w:rPr>
          <w:rFonts w:asciiTheme="minorHAnsi" w:hAnsiTheme="minorHAnsi" w:cstheme="minorHAnsi"/>
        </w:rPr>
        <w:fldChar w:fldCharType="end"/>
      </w:r>
    </w:p>
    <w:p w:rsidR="00C912A8" w:rsidRDefault="00C912A8">
      <w:pPr>
        <w:rPr>
          <w:rFonts w:asciiTheme="minorHAnsi" w:hAnsiTheme="minorHAnsi" w:cstheme="minorHAnsi"/>
        </w:rPr>
      </w:pPr>
    </w:p>
    <w:p w:rsidR="00C912A8" w:rsidRDefault="00C912A8">
      <w:pPr>
        <w:rPr>
          <w:rFonts w:asciiTheme="minorHAnsi" w:hAnsiTheme="minorHAnsi" w:cstheme="minorHAnsi"/>
        </w:rPr>
      </w:pPr>
    </w:p>
    <w:p w:rsidR="00C912A8" w:rsidRPr="00C912A8" w:rsidRDefault="00C912A8" w:rsidP="00C912A8">
      <w:pPr>
        <w:jc w:val="center"/>
        <w:rPr>
          <w:rFonts w:asciiTheme="minorHAnsi" w:hAnsiTheme="minorHAnsi" w:cstheme="minorHAnsi"/>
          <w:sz w:val="36"/>
        </w:rPr>
      </w:pPr>
      <w:r w:rsidRPr="00C912A8">
        <w:rPr>
          <w:rFonts w:asciiTheme="minorHAnsi" w:hAnsiTheme="minorHAnsi" w:cstheme="minorHAnsi"/>
          <w:sz w:val="36"/>
        </w:rPr>
        <w:t>Figures</w:t>
      </w:r>
    </w:p>
    <w:p w:rsidR="00C912A8" w:rsidRDefault="00C912A8">
      <w:pPr>
        <w:rPr>
          <w:rFonts w:asciiTheme="minorHAnsi" w:hAnsiTheme="minorHAnsi" w:cstheme="minorHAnsi"/>
        </w:rPr>
      </w:pPr>
    </w:p>
    <w:p w:rsidR="008B19DC" w:rsidRDefault="00C912A8">
      <w:pPr>
        <w:pStyle w:val="TableofFigures"/>
        <w:tabs>
          <w:tab w:val="right" w:leader="dot" w:pos="10456"/>
        </w:tabs>
        <w:rPr>
          <w:rFonts w:asciiTheme="minorHAnsi" w:hAnsiTheme="minorHAnsi"/>
          <w:noProof/>
          <w:sz w:val="22"/>
          <w:szCs w:val="22"/>
          <w:lang w:val="en-GB" w:eastAsia="en-GB"/>
        </w:rPr>
      </w:pPr>
      <w:r>
        <w:rPr>
          <w:rFonts w:asciiTheme="minorHAnsi" w:hAnsiTheme="minorHAnsi" w:cstheme="minorHAnsi"/>
        </w:rPr>
        <w:fldChar w:fldCharType="begin"/>
      </w:r>
      <w:r>
        <w:rPr>
          <w:rFonts w:asciiTheme="minorHAnsi" w:hAnsiTheme="minorHAnsi" w:cstheme="minorHAnsi"/>
        </w:rPr>
        <w:instrText xml:space="preserve"> TOC \h \z \c "Figure" </w:instrText>
      </w:r>
      <w:r>
        <w:rPr>
          <w:rFonts w:asciiTheme="minorHAnsi" w:hAnsiTheme="minorHAnsi" w:cstheme="minorHAnsi"/>
        </w:rPr>
        <w:fldChar w:fldCharType="separate"/>
      </w:r>
      <w:hyperlink w:anchor="_Toc465672553" w:history="1">
        <w:r w:rsidR="008B19DC" w:rsidRPr="00576D1D">
          <w:rPr>
            <w:rStyle w:val="Hyperlink"/>
            <w:noProof/>
          </w:rPr>
          <w:t>Figure 1 - Block Diagram of standard test environment</w:t>
        </w:r>
        <w:r w:rsidR="008B19DC">
          <w:rPr>
            <w:noProof/>
            <w:webHidden/>
          </w:rPr>
          <w:tab/>
        </w:r>
        <w:r w:rsidR="008B19DC">
          <w:rPr>
            <w:noProof/>
            <w:webHidden/>
          </w:rPr>
          <w:fldChar w:fldCharType="begin"/>
        </w:r>
        <w:r w:rsidR="008B19DC">
          <w:rPr>
            <w:noProof/>
            <w:webHidden/>
          </w:rPr>
          <w:instrText xml:space="preserve"> PAGEREF _Toc465672553 \h </w:instrText>
        </w:r>
        <w:r w:rsidR="008B19DC">
          <w:rPr>
            <w:noProof/>
            <w:webHidden/>
          </w:rPr>
        </w:r>
        <w:r w:rsidR="008B19DC">
          <w:rPr>
            <w:noProof/>
            <w:webHidden/>
          </w:rPr>
          <w:fldChar w:fldCharType="separate"/>
        </w:r>
        <w:r w:rsidR="008B19DC">
          <w:rPr>
            <w:noProof/>
            <w:webHidden/>
          </w:rPr>
          <w:t>5</w:t>
        </w:r>
        <w:r w:rsidR="008B19DC">
          <w:rPr>
            <w:noProof/>
            <w:webHidden/>
          </w:rPr>
          <w:fldChar w:fldCharType="end"/>
        </w:r>
      </w:hyperlink>
    </w:p>
    <w:p w:rsidR="008B19DC" w:rsidRDefault="00E8166E">
      <w:pPr>
        <w:pStyle w:val="TableofFigures"/>
        <w:tabs>
          <w:tab w:val="right" w:leader="dot" w:pos="10456"/>
        </w:tabs>
        <w:rPr>
          <w:rFonts w:asciiTheme="minorHAnsi" w:hAnsiTheme="minorHAnsi"/>
          <w:noProof/>
          <w:sz w:val="22"/>
          <w:szCs w:val="22"/>
          <w:lang w:val="en-GB" w:eastAsia="en-GB"/>
        </w:rPr>
      </w:pPr>
      <w:hyperlink w:anchor="_Toc465672554" w:history="1">
        <w:r w:rsidR="008B19DC" w:rsidRPr="00576D1D">
          <w:rPr>
            <w:rStyle w:val="Hyperlink"/>
            <w:noProof/>
          </w:rPr>
          <w:t>Figure 2 - Slotted transmission spectrum for VDES</w:t>
        </w:r>
        <w:r w:rsidR="008B19DC">
          <w:rPr>
            <w:noProof/>
            <w:webHidden/>
          </w:rPr>
          <w:tab/>
        </w:r>
        <w:r w:rsidR="008B19DC">
          <w:rPr>
            <w:noProof/>
            <w:webHidden/>
          </w:rPr>
          <w:fldChar w:fldCharType="begin"/>
        </w:r>
        <w:r w:rsidR="008B19DC">
          <w:rPr>
            <w:noProof/>
            <w:webHidden/>
          </w:rPr>
          <w:instrText xml:space="preserve"> PAGEREF _Toc465672554 \h </w:instrText>
        </w:r>
        <w:r w:rsidR="008B19DC">
          <w:rPr>
            <w:noProof/>
            <w:webHidden/>
          </w:rPr>
        </w:r>
        <w:r w:rsidR="008B19DC">
          <w:rPr>
            <w:noProof/>
            <w:webHidden/>
          </w:rPr>
          <w:fldChar w:fldCharType="separate"/>
        </w:r>
        <w:r w:rsidR="008B19DC">
          <w:rPr>
            <w:noProof/>
            <w:webHidden/>
          </w:rPr>
          <w:t>10</w:t>
        </w:r>
        <w:r w:rsidR="008B19DC">
          <w:rPr>
            <w:noProof/>
            <w:webHidden/>
          </w:rPr>
          <w:fldChar w:fldCharType="end"/>
        </w:r>
      </w:hyperlink>
    </w:p>
    <w:p w:rsidR="005206BA" w:rsidRDefault="00C912A8">
      <w:pPr>
        <w:rPr>
          <w:rFonts w:asciiTheme="minorHAnsi" w:hAnsiTheme="minorHAnsi" w:cstheme="minorHAnsi"/>
        </w:rPr>
      </w:pPr>
      <w:r>
        <w:rPr>
          <w:rFonts w:asciiTheme="minorHAnsi" w:hAnsiTheme="minorHAnsi" w:cstheme="minorHAnsi"/>
        </w:rPr>
        <w:fldChar w:fldCharType="end"/>
      </w:r>
      <w:r w:rsidR="005206BA">
        <w:rPr>
          <w:rFonts w:asciiTheme="minorHAnsi" w:hAnsiTheme="minorHAnsi" w:cstheme="minorHAnsi"/>
        </w:rPr>
        <w:br w:type="page"/>
      </w: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1" w:name="_Toc456425810"/>
      <w:bookmarkStart w:id="2" w:name="_Toc476134613"/>
      <w:r w:rsidRPr="005206BA">
        <w:rPr>
          <w:rFonts w:asciiTheme="minorHAnsi" w:hAnsiTheme="minorHAnsi" w:cstheme="minorHAnsi"/>
          <w:szCs w:val="22"/>
        </w:rPr>
        <w:lastRenderedPageBreak/>
        <w:t>Abbreviations</w:t>
      </w:r>
      <w:bookmarkEnd w:id="1"/>
      <w:r w:rsidR="00C912A8">
        <w:rPr>
          <w:rFonts w:asciiTheme="minorHAnsi" w:hAnsiTheme="minorHAnsi" w:cstheme="minorHAnsi"/>
          <w:szCs w:val="22"/>
        </w:rPr>
        <w:t xml:space="preserve"> and Acronyms</w:t>
      </w:r>
      <w:bookmarkEnd w:id="2"/>
    </w:p>
    <w:tbl>
      <w:tblPr>
        <w:tblStyle w:val="TableGrid"/>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4505"/>
      </w:tblGrid>
      <w:tr w:rsidR="008B19DC" w:rsidRPr="005206BA" w:rsidTr="008B19DC">
        <w:tc>
          <w:tcPr>
            <w:tcW w:w="2410" w:type="dxa"/>
          </w:tcPr>
          <w:p w:rsidR="008B19DC" w:rsidRPr="005206BA" w:rsidRDefault="008B19DC" w:rsidP="005206BA">
            <w:pPr>
              <w:rPr>
                <w:rFonts w:cstheme="minorHAnsi"/>
              </w:rPr>
            </w:pPr>
            <w:r w:rsidRPr="005206BA">
              <w:rPr>
                <w:rFonts w:cstheme="minorHAnsi"/>
              </w:rPr>
              <w:t>AIS</w:t>
            </w:r>
          </w:p>
        </w:tc>
        <w:tc>
          <w:tcPr>
            <w:tcW w:w="4505" w:type="dxa"/>
          </w:tcPr>
          <w:p w:rsidR="008B19DC" w:rsidRPr="005206BA" w:rsidRDefault="008B19DC" w:rsidP="005206BA">
            <w:pPr>
              <w:rPr>
                <w:rFonts w:cstheme="minorHAnsi"/>
              </w:rPr>
            </w:pPr>
            <w:r w:rsidRPr="005206BA">
              <w:rPr>
                <w:rFonts w:cstheme="minorHAnsi"/>
              </w:rPr>
              <w:t>Automatic Identification System</w:t>
            </w:r>
          </w:p>
        </w:tc>
      </w:tr>
      <w:tr w:rsidR="008B19DC" w:rsidRPr="005206BA" w:rsidTr="008B19DC">
        <w:tc>
          <w:tcPr>
            <w:tcW w:w="2410" w:type="dxa"/>
          </w:tcPr>
          <w:p w:rsidR="008B19DC" w:rsidRPr="005206BA" w:rsidRDefault="008B19DC" w:rsidP="005206BA">
            <w:pPr>
              <w:rPr>
                <w:rFonts w:cstheme="minorHAnsi"/>
              </w:rPr>
            </w:pPr>
            <w:r w:rsidRPr="005206BA">
              <w:rPr>
                <w:rFonts w:cstheme="minorHAnsi"/>
              </w:rPr>
              <w:t>ASM</w:t>
            </w:r>
          </w:p>
        </w:tc>
        <w:tc>
          <w:tcPr>
            <w:tcW w:w="4505" w:type="dxa"/>
          </w:tcPr>
          <w:p w:rsidR="008B19DC" w:rsidRPr="005206BA" w:rsidRDefault="008B19DC" w:rsidP="00C87EA5">
            <w:pPr>
              <w:rPr>
                <w:rFonts w:cstheme="minorHAnsi"/>
              </w:rPr>
            </w:pPr>
            <w:r w:rsidRPr="005206BA">
              <w:rPr>
                <w:rFonts w:cstheme="minorHAnsi"/>
              </w:rPr>
              <w:t>Application Specific Message</w:t>
            </w:r>
          </w:p>
        </w:tc>
      </w:tr>
      <w:tr w:rsidR="008B19DC" w:rsidRPr="005206BA" w:rsidTr="008B19DC">
        <w:tc>
          <w:tcPr>
            <w:tcW w:w="2410" w:type="dxa"/>
          </w:tcPr>
          <w:p w:rsidR="008B19DC" w:rsidRPr="005206BA" w:rsidRDefault="008B19DC" w:rsidP="005206BA">
            <w:pPr>
              <w:rPr>
                <w:rFonts w:cstheme="minorHAnsi"/>
              </w:rPr>
            </w:pPr>
            <w:r>
              <w:rPr>
                <w:rFonts w:cstheme="minorHAnsi"/>
              </w:rPr>
              <w:t>EUT</w:t>
            </w:r>
          </w:p>
        </w:tc>
        <w:tc>
          <w:tcPr>
            <w:tcW w:w="4505" w:type="dxa"/>
          </w:tcPr>
          <w:p w:rsidR="008B19DC" w:rsidRPr="005206BA" w:rsidRDefault="008B19DC" w:rsidP="005206BA">
            <w:pPr>
              <w:rPr>
                <w:rFonts w:cstheme="minorHAnsi"/>
              </w:rPr>
            </w:pPr>
            <w:r>
              <w:rPr>
                <w:rFonts w:cstheme="minorHAnsi"/>
              </w:rPr>
              <w:t>Equipment Under Test</w:t>
            </w:r>
          </w:p>
        </w:tc>
      </w:tr>
      <w:tr w:rsidR="008B19DC" w:rsidRPr="005206BA" w:rsidTr="008B19DC">
        <w:tc>
          <w:tcPr>
            <w:tcW w:w="2410" w:type="dxa"/>
          </w:tcPr>
          <w:p w:rsidR="008B19DC" w:rsidRDefault="008B19DC" w:rsidP="005206BA">
            <w:pPr>
              <w:rPr>
                <w:rFonts w:cstheme="minorHAnsi"/>
              </w:rPr>
            </w:pPr>
            <w:r>
              <w:rPr>
                <w:rFonts w:cstheme="minorHAnsi"/>
              </w:rPr>
              <w:t>EVM</w:t>
            </w:r>
          </w:p>
        </w:tc>
        <w:tc>
          <w:tcPr>
            <w:tcW w:w="4505" w:type="dxa"/>
          </w:tcPr>
          <w:p w:rsidR="008B19DC" w:rsidRDefault="008B19DC" w:rsidP="005206BA">
            <w:pPr>
              <w:rPr>
                <w:rFonts w:cstheme="minorHAnsi"/>
              </w:rPr>
            </w:pPr>
            <w:r w:rsidRPr="008B19DC">
              <w:rPr>
                <w:rFonts w:cstheme="minorHAnsi"/>
              </w:rPr>
              <w:t>Error Vector Magnitude</w:t>
            </w:r>
          </w:p>
        </w:tc>
      </w:tr>
      <w:tr w:rsidR="008B19DC" w:rsidRPr="005206BA" w:rsidTr="008B19DC">
        <w:tc>
          <w:tcPr>
            <w:tcW w:w="2410" w:type="dxa"/>
          </w:tcPr>
          <w:p w:rsidR="008B19DC" w:rsidRPr="005206BA" w:rsidRDefault="008B19DC" w:rsidP="005206BA">
            <w:pPr>
              <w:rPr>
                <w:rFonts w:cstheme="minorHAnsi"/>
              </w:rPr>
            </w:pPr>
            <w:r>
              <w:rPr>
                <w:rFonts w:cstheme="minorHAnsi"/>
              </w:rPr>
              <w:t>FEC</w:t>
            </w:r>
          </w:p>
        </w:tc>
        <w:tc>
          <w:tcPr>
            <w:tcW w:w="4505" w:type="dxa"/>
          </w:tcPr>
          <w:p w:rsidR="008B19DC" w:rsidRPr="005206BA" w:rsidRDefault="008B19DC" w:rsidP="005206BA">
            <w:pPr>
              <w:rPr>
                <w:rFonts w:cstheme="minorHAnsi"/>
              </w:rPr>
            </w:pPr>
            <w:r>
              <w:rPr>
                <w:rFonts w:cstheme="minorHAnsi"/>
              </w:rPr>
              <w:t>Forward Error Correction</w:t>
            </w:r>
          </w:p>
        </w:tc>
      </w:tr>
      <w:tr w:rsidR="008B19DC" w:rsidRPr="005206BA" w:rsidTr="008B19DC">
        <w:tc>
          <w:tcPr>
            <w:tcW w:w="2410" w:type="dxa"/>
          </w:tcPr>
          <w:p w:rsidR="008B19DC" w:rsidRPr="005206BA" w:rsidRDefault="008B19DC" w:rsidP="005206BA">
            <w:pPr>
              <w:rPr>
                <w:rFonts w:cstheme="minorHAnsi"/>
              </w:rPr>
            </w:pPr>
            <w:r w:rsidRPr="005206BA">
              <w:rPr>
                <w:rFonts w:cstheme="minorHAnsi"/>
              </w:rPr>
              <w:t>GPS</w:t>
            </w:r>
          </w:p>
        </w:tc>
        <w:tc>
          <w:tcPr>
            <w:tcW w:w="4505" w:type="dxa"/>
          </w:tcPr>
          <w:p w:rsidR="008B19DC" w:rsidRPr="005206BA" w:rsidRDefault="008B19DC" w:rsidP="005206BA">
            <w:pPr>
              <w:rPr>
                <w:rFonts w:cstheme="minorHAnsi"/>
              </w:rPr>
            </w:pPr>
            <w:r w:rsidRPr="005206BA">
              <w:rPr>
                <w:rFonts w:cstheme="minorHAnsi"/>
              </w:rPr>
              <w:t>Global Positioning System</w:t>
            </w:r>
          </w:p>
        </w:tc>
      </w:tr>
      <w:tr w:rsidR="008B19DC" w:rsidRPr="005206BA" w:rsidTr="008B19DC">
        <w:tc>
          <w:tcPr>
            <w:tcW w:w="2410" w:type="dxa"/>
          </w:tcPr>
          <w:p w:rsidR="008B19DC" w:rsidRPr="005206BA" w:rsidRDefault="008B19DC" w:rsidP="00C912A8">
            <w:pPr>
              <w:rPr>
                <w:rFonts w:cstheme="minorHAnsi"/>
              </w:rPr>
            </w:pPr>
            <w:r>
              <w:rPr>
                <w:rFonts w:cstheme="minorHAnsi"/>
              </w:rPr>
              <w:t>MKD</w:t>
            </w:r>
          </w:p>
        </w:tc>
        <w:tc>
          <w:tcPr>
            <w:tcW w:w="4505" w:type="dxa"/>
          </w:tcPr>
          <w:p w:rsidR="008B19DC" w:rsidRPr="005206BA" w:rsidRDefault="008B19DC" w:rsidP="00C912A8">
            <w:pPr>
              <w:rPr>
                <w:rFonts w:cstheme="minorHAnsi"/>
              </w:rPr>
            </w:pPr>
            <w:r>
              <w:rPr>
                <w:rFonts w:cstheme="minorHAnsi"/>
              </w:rPr>
              <w:t>Minimum Keyboard and Display</w:t>
            </w:r>
          </w:p>
        </w:tc>
      </w:tr>
      <w:tr w:rsidR="008B19DC" w:rsidRPr="005206BA" w:rsidTr="008B19DC">
        <w:tc>
          <w:tcPr>
            <w:tcW w:w="2410" w:type="dxa"/>
          </w:tcPr>
          <w:p w:rsidR="008B19DC" w:rsidRPr="005206BA" w:rsidRDefault="008B19DC" w:rsidP="00C912A8">
            <w:pPr>
              <w:rPr>
                <w:rFonts w:cstheme="minorHAnsi"/>
              </w:rPr>
            </w:pPr>
            <w:r w:rsidRPr="005206BA">
              <w:rPr>
                <w:rFonts w:cstheme="minorHAnsi"/>
              </w:rPr>
              <w:t>MMI</w:t>
            </w:r>
          </w:p>
        </w:tc>
        <w:tc>
          <w:tcPr>
            <w:tcW w:w="4505" w:type="dxa"/>
          </w:tcPr>
          <w:p w:rsidR="008B19DC" w:rsidRPr="005206BA" w:rsidRDefault="008B19DC" w:rsidP="00C912A8">
            <w:pPr>
              <w:rPr>
                <w:rFonts w:cstheme="minorHAnsi"/>
              </w:rPr>
            </w:pPr>
            <w:r w:rsidRPr="005206BA">
              <w:rPr>
                <w:rFonts w:cstheme="minorHAnsi"/>
              </w:rPr>
              <w:t>Man, Machine Interface</w:t>
            </w:r>
          </w:p>
        </w:tc>
      </w:tr>
      <w:tr w:rsidR="008B19DC" w:rsidRPr="005206BA" w:rsidTr="008B19DC">
        <w:tc>
          <w:tcPr>
            <w:tcW w:w="2410" w:type="dxa"/>
          </w:tcPr>
          <w:p w:rsidR="008B19DC" w:rsidRPr="005206BA" w:rsidRDefault="008B19DC" w:rsidP="005206BA">
            <w:pPr>
              <w:rPr>
                <w:rFonts w:cstheme="minorHAnsi"/>
              </w:rPr>
            </w:pPr>
            <w:r>
              <w:rPr>
                <w:rFonts w:cstheme="minorHAnsi"/>
              </w:rPr>
              <w:t>PC</w:t>
            </w:r>
          </w:p>
        </w:tc>
        <w:tc>
          <w:tcPr>
            <w:tcW w:w="4505" w:type="dxa"/>
          </w:tcPr>
          <w:p w:rsidR="008B19DC" w:rsidRPr="005206BA" w:rsidRDefault="008B19DC" w:rsidP="005206BA">
            <w:pPr>
              <w:rPr>
                <w:rFonts w:cstheme="minorHAnsi"/>
              </w:rPr>
            </w:pPr>
            <w:r>
              <w:rPr>
                <w:rFonts w:cstheme="minorHAnsi"/>
              </w:rPr>
              <w:t>Performance Check</w:t>
            </w:r>
          </w:p>
        </w:tc>
      </w:tr>
      <w:tr w:rsidR="008B19DC" w:rsidRPr="005206BA" w:rsidTr="008B19DC">
        <w:tc>
          <w:tcPr>
            <w:tcW w:w="2410" w:type="dxa"/>
          </w:tcPr>
          <w:p w:rsidR="008B19DC" w:rsidRDefault="008B19DC" w:rsidP="005206BA">
            <w:pPr>
              <w:rPr>
                <w:rFonts w:cstheme="minorHAnsi"/>
              </w:rPr>
            </w:pPr>
            <w:r>
              <w:rPr>
                <w:rFonts w:cstheme="minorHAnsi"/>
              </w:rPr>
              <w:t>PER</w:t>
            </w:r>
          </w:p>
        </w:tc>
        <w:tc>
          <w:tcPr>
            <w:tcW w:w="4505" w:type="dxa"/>
          </w:tcPr>
          <w:p w:rsidR="008B19DC" w:rsidRDefault="008B19DC" w:rsidP="005206BA">
            <w:pPr>
              <w:rPr>
                <w:rFonts w:cstheme="minorHAnsi"/>
              </w:rPr>
            </w:pPr>
            <w:r>
              <w:rPr>
                <w:rFonts w:cstheme="minorHAnsi"/>
              </w:rPr>
              <w:t>Packet Error Rate</w:t>
            </w:r>
          </w:p>
        </w:tc>
      </w:tr>
      <w:tr w:rsidR="008B19DC" w:rsidRPr="005206BA" w:rsidTr="008B19DC">
        <w:tc>
          <w:tcPr>
            <w:tcW w:w="2410" w:type="dxa"/>
          </w:tcPr>
          <w:p w:rsidR="008B19DC" w:rsidRPr="005206BA" w:rsidRDefault="008B19DC" w:rsidP="005206BA">
            <w:pPr>
              <w:rPr>
                <w:rFonts w:cstheme="minorHAnsi"/>
              </w:rPr>
            </w:pPr>
            <w:r>
              <w:rPr>
                <w:rFonts w:cstheme="minorHAnsi"/>
              </w:rPr>
              <w:t>PI</w:t>
            </w:r>
          </w:p>
        </w:tc>
        <w:tc>
          <w:tcPr>
            <w:tcW w:w="4505" w:type="dxa"/>
          </w:tcPr>
          <w:p w:rsidR="008B19DC" w:rsidRPr="005206BA" w:rsidRDefault="008B19DC" w:rsidP="005206BA">
            <w:pPr>
              <w:rPr>
                <w:rFonts w:cstheme="minorHAnsi"/>
              </w:rPr>
            </w:pPr>
            <w:r>
              <w:rPr>
                <w:rFonts w:cstheme="minorHAnsi"/>
              </w:rPr>
              <w:t>Presentation Interface</w:t>
            </w:r>
          </w:p>
        </w:tc>
      </w:tr>
      <w:tr w:rsidR="008B19DC" w:rsidRPr="005206BA" w:rsidTr="008B19DC">
        <w:tc>
          <w:tcPr>
            <w:tcW w:w="2410" w:type="dxa"/>
          </w:tcPr>
          <w:p w:rsidR="008B19DC" w:rsidRPr="005206BA" w:rsidRDefault="008B19DC" w:rsidP="005206BA">
            <w:pPr>
              <w:rPr>
                <w:rFonts w:cstheme="minorHAnsi"/>
              </w:rPr>
            </w:pPr>
            <w:r w:rsidRPr="005206BA">
              <w:rPr>
                <w:rFonts w:cstheme="minorHAnsi"/>
              </w:rPr>
              <w:t>PSU</w:t>
            </w:r>
          </w:p>
        </w:tc>
        <w:tc>
          <w:tcPr>
            <w:tcW w:w="4505" w:type="dxa"/>
          </w:tcPr>
          <w:p w:rsidR="008B19DC" w:rsidRPr="005206BA" w:rsidRDefault="008B19DC" w:rsidP="005206BA">
            <w:pPr>
              <w:rPr>
                <w:rFonts w:cstheme="minorHAnsi"/>
              </w:rPr>
            </w:pPr>
            <w:r w:rsidRPr="005206BA">
              <w:rPr>
                <w:rFonts w:cstheme="minorHAnsi"/>
              </w:rPr>
              <w:t>Power Supply Unit</w:t>
            </w:r>
          </w:p>
        </w:tc>
      </w:tr>
      <w:tr w:rsidR="008B19DC" w:rsidRPr="005206BA" w:rsidTr="008B19DC">
        <w:tc>
          <w:tcPr>
            <w:tcW w:w="2410" w:type="dxa"/>
          </w:tcPr>
          <w:p w:rsidR="008B19DC" w:rsidRPr="005206BA" w:rsidRDefault="008B19DC" w:rsidP="005206BA">
            <w:pPr>
              <w:rPr>
                <w:rFonts w:cstheme="minorHAnsi"/>
              </w:rPr>
            </w:pPr>
            <w:r>
              <w:rPr>
                <w:rFonts w:cstheme="minorHAnsi"/>
              </w:rPr>
              <w:t>PT</w:t>
            </w:r>
          </w:p>
        </w:tc>
        <w:tc>
          <w:tcPr>
            <w:tcW w:w="4505" w:type="dxa"/>
          </w:tcPr>
          <w:p w:rsidR="008B19DC" w:rsidRPr="005206BA" w:rsidRDefault="008B19DC" w:rsidP="005206BA">
            <w:pPr>
              <w:rPr>
                <w:rFonts w:cstheme="minorHAnsi"/>
              </w:rPr>
            </w:pPr>
            <w:r>
              <w:rPr>
                <w:rFonts w:cstheme="minorHAnsi"/>
              </w:rPr>
              <w:t>Performance Test</w:t>
            </w:r>
          </w:p>
        </w:tc>
      </w:tr>
      <w:tr w:rsidR="008B19DC" w:rsidRPr="005206BA" w:rsidTr="008B19DC">
        <w:tc>
          <w:tcPr>
            <w:tcW w:w="2410" w:type="dxa"/>
          </w:tcPr>
          <w:p w:rsidR="008B19DC" w:rsidRDefault="008B19DC" w:rsidP="005206BA">
            <w:pPr>
              <w:rPr>
                <w:rFonts w:cstheme="minorHAnsi"/>
              </w:rPr>
            </w:pPr>
            <w:r>
              <w:rPr>
                <w:rFonts w:cstheme="minorHAnsi"/>
              </w:rPr>
              <w:t>RX</w:t>
            </w:r>
          </w:p>
        </w:tc>
        <w:tc>
          <w:tcPr>
            <w:tcW w:w="4505" w:type="dxa"/>
          </w:tcPr>
          <w:p w:rsidR="008B19DC" w:rsidRDefault="008B19DC" w:rsidP="005206BA">
            <w:pPr>
              <w:rPr>
                <w:rFonts w:cstheme="minorHAnsi"/>
              </w:rPr>
            </w:pPr>
            <w:r>
              <w:rPr>
                <w:rFonts w:cstheme="minorHAnsi"/>
              </w:rPr>
              <w:t>Receiver</w:t>
            </w:r>
          </w:p>
        </w:tc>
      </w:tr>
      <w:tr w:rsidR="008B19DC" w:rsidRPr="005206BA" w:rsidTr="008B19DC">
        <w:tc>
          <w:tcPr>
            <w:tcW w:w="2410" w:type="dxa"/>
          </w:tcPr>
          <w:p w:rsidR="008B19DC" w:rsidRPr="005206BA" w:rsidRDefault="008B19DC" w:rsidP="005206BA">
            <w:pPr>
              <w:rPr>
                <w:rFonts w:cstheme="minorHAnsi"/>
              </w:rPr>
            </w:pPr>
            <w:r w:rsidRPr="005206BA">
              <w:rPr>
                <w:rFonts w:cstheme="minorHAnsi"/>
              </w:rPr>
              <w:t>SDR</w:t>
            </w:r>
          </w:p>
        </w:tc>
        <w:tc>
          <w:tcPr>
            <w:tcW w:w="4505" w:type="dxa"/>
          </w:tcPr>
          <w:p w:rsidR="008B19DC" w:rsidRPr="005206BA" w:rsidRDefault="008B19DC" w:rsidP="005206BA">
            <w:pPr>
              <w:rPr>
                <w:rFonts w:cstheme="minorHAnsi"/>
              </w:rPr>
            </w:pPr>
            <w:r w:rsidRPr="005206BA">
              <w:rPr>
                <w:rFonts w:cstheme="minorHAnsi"/>
              </w:rPr>
              <w:t>Software Defined Radio</w:t>
            </w:r>
          </w:p>
        </w:tc>
      </w:tr>
      <w:tr w:rsidR="008B19DC" w:rsidRPr="005206BA" w:rsidTr="008B19DC">
        <w:tc>
          <w:tcPr>
            <w:tcW w:w="2410" w:type="dxa"/>
          </w:tcPr>
          <w:p w:rsidR="008B19DC" w:rsidRPr="005206BA" w:rsidRDefault="008B19DC" w:rsidP="00C912A8">
            <w:pPr>
              <w:rPr>
                <w:rFonts w:cstheme="minorHAnsi"/>
              </w:rPr>
            </w:pPr>
            <w:r w:rsidRPr="005206BA">
              <w:rPr>
                <w:rFonts w:cstheme="minorHAnsi"/>
              </w:rPr>
              <w:t>TBC</w:t>
            </w:r>
          </w:p>
        </w:tc>
        <w:tc>
          <w:tcPr>
            <w:tcW w:w="4505" w:type="dxa"/>
          </w:tcPr>
          <w:p w:rsidR="008B19DC" w:rsidRPr="005206BA" w:rsidRDefault="008B19DC" w:rsidP="005206BA">
            <w:pPr>
              <w:rPr>
                <w:rFonts w:cstheme="minorHAnsi"/>
              </w:rPr>
            </w:pPr>
            <w:r>
              <w:rPr>
                <w:rFonts w:cstheme="minorHAnsi"/>
              </w:rPr>
              <w:t>To</w:t>
            </w:r>
            <w:r w:rsidRPr="005206BA">
              <w:rPr>
                <w:rFonts w:cstheme="minorHAnsi"/>
              </w:rPr>
              <w:t xml:space="preserve"> Be Confirmed</w:t>
            </w:r>
          </w:p>
        </w:tc>
      </w:tr>
      <w:tr w:rsidR="008B19DC" w:rsidRPr="005206BA" w:rsidTr="008B19DC">
        <w:tc>
          <w:tcPr>
            <w:tcW w:w="2410" w:type="dxa"/>
          </w:tcPr>
          <w:p w:rsidR="008B19DC" w:rsidRPr="005206BA" w:rsidRDefault="008B19DC" w:rsidP="005206BA">
            <w:pPr>
              <w:rPr>
                <w:rFonts w:cstheme="minorHAnsi"/>
              </w:rPr>
            </w:pPr>
            <w:r w:rsidRPr="005206BA">
              <w:rPr>
                <w:rFonts w:cstheme="minorHAnsi"/>
              </w:rPr>
              <w:t>TBD</w:t>
            </w:r>
          </w:p>
        </w:tc>
        <w:tc>
          <w:tcPr>
            <w:tcW w:w="4505" w:type="dxa"/>
          </w:tcPr>
          <w:p w:rsidR="008B19DC" w:rsidRPr="005206BA" w:rsidRDefault="008B19DC" w:rsidP="005206BA">
            <w:pPr>
              <w:rPr>
                <w:rFonts w:cstheme="minorHAnsi"/>
              </w:rPr>
            </w:pPr>
            <w:r>
              <w:rPr>
                <w:rFonts w:cstheme="minorHAnsi"/>
              </w:rPr>
              <w:t>To</w:t>
            </w:r>
            <w:r w:rsidRPr="005206BA">
              <w:rPr>
                <w:rFonts w:cstheme="minorHAnsi"/>
              </w:rPr>
              <w:t xml:space="preserve"> Be Done</w:t>
            </w:r>
          </w:p>
        </w:tc>
      </w:tr>
      <w:tr w:rsidR="008B19DC" w:rsidRPr="005206BA" w:rsidTr="008B19DC">
        <w:tc>
          <w:tcPr>
            <w:tcW w:w="2410" w:type="dxa"/>
          </w:tcPr>
          <w:p w:rsidR="008B19DC" w:rsidRPr="005206BA" w:rsidRDefault="008B19DC" w:rsidP="005206BA">
            <w:pPr>
              <w:rPr>
                <w:rFonts w:cstheme="minorHAnsi"/>
              </w:rPr>
            </w:pPr>
            <w:r>
              <w:rPr>
                <w:rFonts w:cstheme="minorHAnsi"/>
              </w:rPr>
              <w:t>TX</w:t>
            </w:r>
          </w:p>
        </w:tc>
        <w:tc>
          <w:tcPr>
            <w:tcW w:w="4505" w:type="dxa"/>
          </w:tcPr>
          <w:p w:rsidR="008B19DC" w:rsidRPr="005206BA" w:rsidRDefault="008B19DC" w:rsidP="005206BA">
            <w:pPr>
              <w:rPr>
                <w:rFonts w:cstheme="minorHAnsi"/>
              </w:rPr>
            </w:pPr>
            <w:r>
              <w:rPr>
                <w:rFonts w:cstheme="minorHAnsi"/>
              </w:rPr>
              <w:t>Transmitter</w:t>
            </w:r>
          </w:p>
        </w:tc>
      </w:tr>
      <w:tr w:rsidR="008B19DC" w:rsidRPr="005206BA" w:rsidTr="008B19DC">
        <w:tc>
          <w:tcPr>
            <w:tcW w:w="2410" w:type="dxa"/>
          </w:tcPr>
          <w:p w:rsidR="008B19DC" w:rsidRPr="005206BA" w:rsidRDefault="008F7D82" w:rsidP="005206BA">
            <w:pPr>
              <w:rPr>
                <w:rFonts w:cstheme="minorHAnsi"/>
              </w:rPr>
            </w:pPr>
            <w:r>
              <w:rPr>
                <w:rFonts w:cstheme="minorHAnsi"/>
              </w:rPr>
              <w:t>EUT</w:t>
            </w:r>
          </w:p>
        </w:tc>
        <w:tc>
          <w:tcPr>
            <w:tcW w:w="4505" w:type="dxa"/>
          </w:tcPr>
          <w:p w:rsidR="008B19DC" w:rsidRPr="005206BA" w:rsidRDefault="008F7D82" w:rsidP="005206BA">
            <w:pPr>
              <w:rPr>
                <w:rFonts w:cstheme="minorHAnsi"/>
              </w:rPr>
            </w:pPr>
            <w:r>
              <w:rPr>
                <w:rFonts w:cstheme="minorHAnsi"/>
              </w:rPr>
              <w:t xml:space="preserve">Equipment </w:t>
            </w:r>
            <w:r w:rsidR="008B19DC">
              <w:rPr>
                <w:rFonts w:cstheme="minorHAnsi"/>
              </w:rPr>
              <w:t>Under Test</w:t>
            </w:r>
          </w:p>
        </w:tc>
      </w:tr>
      <w:tr w:rsidR="00C87EA5" w:rsidRPr="005206BA" w:rsidTr="008B19DC">
        <w:tc>
          <w:tcPr>
            <w:tcW w:w="2410" w:type="dxa"/>
          </w:tcPr>
          <w:p w:rsidR="00C87EA5" w:rsidRPr="005206BA" w:rsidRDefault="00C87EA5" w:rsidP="005206BA">
            <w:pPr>
              <w:rPr>
                <w:rFonts w:cstheme="minorHAnsi"/>
              </w:rPr>
            </w:pPr>
            <w:r>
              <w:rPr>
                <w:rFonts w:cstheme="minorHAnsi"/>
              </w:rPr>
              <w:t>VDE</w:t>
            </w:r>
          </w:p>
        </w:tc>
        <w:tc>
          <w:tcPr>
            <w:tcW w:w="4505" w:type="dxa"/>
          </w:tcPr>
          <w:p w:rsidR="00C87EA5" w:rsidRPr="005206BA" w:rsidRDefault="00C87EA5" w:rsidP="005206BA">
            <w:pPr>
              <w:rPr>
                <w:rFonts w:cstheme="minorHAnsi"/>
              </w:rPr>
            </w:pPr>
          </w:p>
        </w:tc>
      </w:tr>
      <w:tr w:rsidR="008B19DC" w:rsidRPr="005206BA" w:rsidTr="008B19DC">
        <w:tc>
          <w:tcPr>
            <w:tcW w:w="2410" w:type="dxa"/>
          </w:tcPr>
          <w:p w:rsidR="008B19DC" w:rsidRPr="005206BA" w:rsidRDefault="008B19DC" w:rsidP="005206BA">
            <w:pPr>
              <w:rPr>
                <w:rFonts w:cstheme="minorHAnsi"/>
              </w:rPr>
            </w:pPr>
            <w:r w:rsidRPr="005206BA">
              <w:rPr>
                <w:rFonts w:cstheme="minorHAnsi"/>
              </w:rPr>
              <w:t>VDES</w:t>
            </w:r>
          </w:p>
        </w:tc>
        <w:tc>
          <w:tcPr>
            <w:tcW w:w="4505" w:type="dxa"/>
          </w:tcPr>
          <w:p w:rsidR="008B19DC" w:rsidRPr="005206BA" w:rsidRDefault="008B19DC" w:rsidP="005206BA">
            <w:pPr>
              <w:rPr>
                <w:rFonts w:cstheme="minorHAnsi"/>
              </w:rPr>
            </w:pPr>
            <w:r w:rsidRPr="005206BA">
              <w:rPr>
                <w:rFonts w:cstheme="minorHAnsi"/>
              </w:rPr>
              <w:t>VHF Data Exchange System</w:t>
            </w:r>
          </w:p>
        </w:tc>
      </w:tr>
      <w:tr w:rsidR="008B19DC" w:rsidRPr="005206BA" w:rsidTr="008B19DC">
        <w:tc>
          <w:tcPr>
            <w:tcW w:w="2410" w:type="dxa"/>
          </w:tcPr>
          <w:p w:rsidR="008B19DC" w:rsidRPr="005206BA" w:rsidRDefault="008B19DC" w:rsidP="005206BA">
            <w:pPr>
              <w:rPr>
                <w:rFonts w:cstheme="minorHAnsi"/>
              </w:rPr>
            </w:pPr>
            <w:r w:rsidRPr="005206BA">
              <w:rPr>
                <w:rFonts w:cstheme="minorHAnsi"/>
              </w:rPr>
              <w:t>VHF</w:t>
            </w:r>
          </w:p>
        </w:tc>
        <w:tc>
          <w:tcPr>
            <w:tcW w:w="4505" w:type="dxa"/>
          </w:tcPr>
          <w:p w:rsidR="008B19DC" w:rsidRPr="005206BA" w:rsidRDefault="008B19DC" w:rsidP="005206BA">
            <w:pPr>
              <w:rPr>
                <w:rFonts w:cstheme="minorHAnsi"/>
              </w:rPr>
            </w:pPr>
            <w:r w:rsidRPr="005206BA">
              <w:rPr>
                <w:rFonts w:cstheme="minorHAnsi"/>
              </w:rPr>
              <w:t>Very High Frequency</w:t>
            </w:r>
          </w:p>
        </w:tc>
      </w:tr>
      <w:tr w:rsidR="008B19DC" w:rsidRPr="005206BA" w:rsidTr="008B19DC">
        <w:tc>
          <w:tcPr>
            <w:tcW w:w="2410" w:type="dxa"/>
          </w:tcPr>
          <w:p w:rsidR="008B19DC" w:rsidRPr="005206BA" w:rsidRDefault="008B19DC" w:rsidP="005206BA">
            <w:pPr>
              <w:rPr>
                <w:rFonts w:cstheme="minorHAnsi"/>
              </w:rPr>
            </w:pPr>
            <w:r>
              <w:rPr>
                <w:rFonts w:cstheme="minorHAnsi"/>
              </w:rPr>
              <w:t>VTB</w:t>
            </w:r>
          </w:p>
        </w:tc>
        <w:tc>
          <w:tcPr>
            <w:tcW w:w="4505" w:type="dxa"/>
          </w:tcPr>
          <w:p w:rsidR="008B19DC" w:rsidRPr="005206BA" w:rsidRDefault="008B19DC" w:rsidP="005206BA">
            <w:pPr>
              <w:rPr>
                <w:rFonts w:cstheme="minorHAnsi"/>
              </w:rPr>
            </w:pPr>
            <w:r>
              <w:rPr>
                <w:rFonts w:cstheme="minorHAnsi"/>
              </w:rPr>
              <w:t>VDES Test Bed</w:t>
            </w:r>
          </w:p>
        </w:tc>
      </w:tr>
    </w:tbl>
    <w:p w:rsidR="005206BA" w:rsidRPr="005206BA" w:rsidRDefault="005206BA" w:rsidP="005206BA">
      <w:pPr>
        <w:rPr>
          <w:rFonts w:asciiTheme="minorHAnsi" w:hAnsiTheme="minorHAnsi" w:cstheme="minorHAnsi"/>
        </w:rPr>
      </w:pP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3" w:name="_Toc456425811"/>
      <w:bookmarkStart w:id="4" w:name="_Toc476134614"/>
      <w:r w:rsidRPr="005206BA">
        <w:rPr>
          <w:rFonts w:asciiTheme="minorHAnsi" w:hAnsiTheme="minorHAnsi" w:cstheme="minorHAnsi"/>
          <w:szCs w:val="22"/>
        </w:rPr>
        <w:t>Scope</w:t>
      </w:r>
      <w:bookmarkEnd w:id="3"/>
      <w:bookmarkEnd w:id="4"/>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This document </w:t>
      </w:r>
      <w:r>
        <w:rPr>
          <w:rFonts w:asciiTheme="minorHAnsi" w:hAnsiTheme="minorHAnsi" w:cstheme="minorHAnsi"/>
        </w:rPr>
        <w:t>is provided with</w:t>
      </w:r>
      <w:r w:rsidRPr="005206BA">
        <w:rPr>
          <w:rFonts w:asciiTheme="minorHAnsi" w:hAnsiTheme="minorHAnsi" w:cstheme="minorHAnsi"/>
        </w:rPr>
        <w:t xml:space="preserve"> intent of being used as a baseline for developing an IEC specification that may be used for VDES certification.</w:t>
      </w:r>
      <w:r w:rsidR="00C912A8">
        <w:rPr>
          <w:rFonts w:asciiTheme="minorHAnsi" w:hAnsiTheme="minorHAnsi" w:cstheme="minorHAnsi"/>
        </w:rPr>
        <w:t xml:space="preserve"> </w:t>
      </w: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5" w:name="_Toc456425812"/>
      <w:bookmarkStart w:id="6" w:name="_Toc476134615"/>
      <w:r w:rsidRPr="005206BA">
        <w:rPr>
          <w:rFonts w:asciiTheme="minorHAnsi" w:hAnsiTheme="minorHAnsi" w:cstheme="minorHAnsi"/>
          <w:szCs w:val="22"/>
        </w:rPr>
        <w:t>Reference Documents</w:t>
      </w:r>
      <w:bookmarkEnd w:id="5"/>
      <w:bookmarkEnd w:id="6"/>
    </w:p>
    <w:p w:rsidR="005206BA" w:rsidRPr="005206BA" w:rsidRDefault="005206BA" w:rsidP="005206BA">
      <w:pPr>
        <w:pStyle w:val="ListParagraph"/>
        <w:numPr>
          <w:ilvl w:val="0"/>
          <w:numId w:val="34"/>
        </w:numPr>
        <w:ind w:hanging="578"/>
        <w:contextualSpacing/>
        <w:rPr>
          <w:rFonts w:asciiTheme="minorHAnsi" w:hAnsiTheme="minorHAnsi" w:cstheme="minorHAnsi"/>
          <w:lang w:val="en-US"/>
        </w:rPr>
      </w:pPr>
      <w:bookmarkStart w:id="7" w:name="_Ref423602282"/>
      <w:r w:rsidRPr="005206BA">
        <w:rPr>
          <w:rFonts w:asciiTheme="minorHAnsi" w:hAnsiTheme="minorHAnsi" w:cstheme="minorHAnsi"/>
          <w:lang w:val="en-US"/>
        </w:rPr>
        <w:t>IEC 61993-2 Ed.2:  Class A shipborne equipment of the universal automatic identification system (AIS) – Operational and performance requirements, methods of test and required test results.</w:t>
      </w:r>
      <w:bookmarkEnd w:id="7"/>
    </w:p>
    <w:p w:rsidR="005206BA" w:rsidRPr="005206BA" w:rsidRDefault="005206BA" w:rsidP="005206BA">
      <w:pPr>
        <w:pStyle w:val="ListParagraph"/>
        <w:numPr>
          <w:ilvl w:val="0"/>
          <w:numId w:val="34"/>
        </w:numPr>
        <w:ind w:hanging="578"/>
        <w:contextualSpacing/>
        <w:rPr>
          <w:rFonts w:asciiTheme="minorHAnsi" w:hAnsiTheme="minorHAnsi" w:cstheme="minorHAnsi"/>
          <w:lang w:val="en-US"/>
        </w:rPr>
      </w:pPr>
      <w:bookmarkStart w:id="8" w:name="_Ref423602669"/>
      <w:r w:rsidRPr="005206BA">
        <w:rPr>
          <w:rFonts w:asciiTheme="minorHAnsi" w:hAnsiTheme="minorHAnsi" w:cstheme="minorHAnsi"/>
          <w:lang w:val="en-US"/>
        </w:rPr>
        <w:t>IEC 60945 Ed.4:  Maritime navigation and radiocommunication equipment and systems –General requirements –Methods of testing and required test results.</w:t>
      </w:r>
      <w:bookmarkEnd w:id="8"/>
    </w:p>
    <w:p w:rsidR="005206BA" w:rsidRPr="005206BA" w:rsidRDefault="005206BA" w:rsidP="005206BA">
      <w:pPr>
        <w:pStyle w:val="ListParagraph"/>
        <w:numPr>
          <w:ilvl w:val="0"/>
          <w:numId w:val="34"/>
        </w:numPr>
        <w:ind w:hanging="578"/>
        <w:contextualSpacing/>
        <w:rPr>
          <w:rFonts w:asciiTheme="minorHAnsi" w:hAnsiTheme="minorHAnsi" w:cstheme="minorHAnsi"/>
          <w:lang w:val="en-US"/>
        </w:rPr>
      </w:pPr>
      <w:r w:rsidRPr="005206BA">
        <w:rPr>
          <w:rFonts w:asciiTheme="minorHAnsi" w:hAnsiTheme="minorHAnsi" w:cstheme="minorHAnsi"/>
          <w:lang w:val="en-US"/>
        </w:rPr>
        <w:t>IEC 62320-1: AIS Base Station Test spec. (also covered by IEC61993-2).</w:t>
      </w:r>
    </w:p>
    <w:p w:rsidR="005206BA" w:rsidRPr="005206BA" w:rsidRDefault="005206BA" w:rsidP="005206BA">
      <w:pPr>
        <w:rPr>
          <w:rFonts w:asciiTheme="minorHAnsi" w:hAnsiTheme="minorHAnsi" w:cstheme="minorHAnsi"/>
        </w:rPr>
      </w:pP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9" w:name="_Toc456425813"/>
      <w:bookmarkStart w:id="10" w:name="_Toc476134616"/>
      <w:r w:rsidRPr="005206BA">
        <w:rPr>
          <w:rFonts w:asciiTheme="minorHAnsi" w:hAnsiTheme="minorHAnsi" w:cstheme="minorHAnsi"/>
          <w:szCs w:val="22"/>
        </w:rPr>
        <w:t>Test Conditions</w:t>
      </w:r>
      <w:bookmarkEnd w:id="9"/>
      <w:bookmarkEnd w:id="10"/>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11" w:name="_Toc456425814"/>
      <w:bookmarkStart w:id="12" w:name="_Toc476134617"/>
      <w:r w:rsidRPr="005206BA">
        <w:rPr>
          <w:rFonts w:asciiTheme="minorHAnsi" w:hAnsiTheme="minorHAnsi" w:cstheme="minorHAnsi"/>
        </w:rPr>
        <w:t>Normal and extreme test conditions</w:t>
      </w:r>
      <w:bookmarkEnd w:id="11"/>
      <w:bookmarkEnd w:id="12"/>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normal and extreme test conditions are summarized in </w:t>
      </w:r>
      <w:r>
        <w:rPr>
          <w:rFonts w:asciiTheme="minorHAnsi" w:hAnsiTheme="minorHAnsi" w:cstheme="minorHAnsi"/>
        </w:rPr>
        <w:t>Table 1</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9270" w:type="dxa"/>
        <w:tblInd w:w="198" w:type="dxa"/>
        <w:tblLook w:val="04A0" w:firstRow="1" w:lastRow="0" w:firstColumn="1" w:lastColumn="0" w:noHBand="0" w:noVBand="1"/>
      </w:tblPr>
      <w:tblGrid>
        <w:gridCol w:w="5868"/>
        <w:gridCol w:w="1134"/>
        <w:gridCol w:w="1134"/>
        <w:gridCol w:w="1134"/>
      </w:tblGrid>
      <w:tr w:rsidR="005206BA" w:rsidRPr="005206BA" w:rsidTr="005206BA">
        <w:tc>
          <w:tcPr>
            <w:tcW w:w="5868" w:type="dxa"/>
          </w:tcPr>
          <w:p w:rsidR="005206BA" w:rsidRPr="005206BA" w:rsidRDefault="005206BA" w:rsidP="005206BA">
            <w:pPr>
              <w:rPr>
                <w:rFonts w:cstheme="minorHAnsi"/>
                <w:b/>
                <w:lang w:val="en-US"/>
              </w:rPr>
            </w:pPr>
            <w:r w:rsidRPr="005206BA">
              <w:rPr>
                <w:rFonts w:cstheme="minorHAnsi"/>
                <w:b/>
                <w:lang w:val="en-US"/>
              </w:rPr>
              <w:t>Parameter</w:t>
            </w:r>
          </w:p>
        </w:tc>
        <w:tc>
          <w:tcPr>
            <w:tcW w:w="1134" w:type="dxa"/>
          </w:tcPr>
          <w:p w:rsidR="005206BA" w:rsidRPr="005206BA" w:rsidRDefault="005206BA" w:rsidP="005206BA">
            <w:pPr>
              <w:rPr>
                <w:rFonts w:cstheme="minorHAnsi"/>
                <w:b/>
                <w:lang w:val="en-US"/>
              </w:rPr>
            </w:pPr>
            <w:r w:rsidRPr="005206BA">
              <w:rPr>
                <w:rFonts w:cstheme="minorHAnsi"/>
                <w:b/>
                <w:lang w:val="en-US"/>
              </w:rPr>
              <w:t>Min</w:t>
            </w:r>
          </w:p>
        </w:tc>
        <w:tc>
          <w:tcPr>
            <w:tcW w:w="1134" w:type="dxa"/>
          </w:tcPr>
          <w:p w:rsidR="005206BA" w:rsidRPr="005206BA" w:rsidRDefault="005206BA" w:rsidP="005206BA">
            <w:pPr>
              <w:rPr>
                <w:rFonts w:cstheme="minorHAnsi"/>
                <w:b/>
                <w:lang w:val="en-US"/>
              </w:rPr>
            </w:pPr>
            <w:r w:rsidRPr="005206BA">
              <w:rPr>
                <w:rFonts w:cstheme="minorHAnsi"/>
                <w:b/>
                <w:lang w:val="en-US"/>
              </w:rPr>
              <w:t>Max</w:t>
            </w:r>
          </w:p>
        </w:tc>
        <w:tc>
          <w:tcPr>
            <w:tcW w:w="1134" w:type="dxa"/>
          </w:tcPr>
          <w:p w:rsidR="005206BA" w:rsidRPr="005206BA" w:rsidRDefault="005206BA" w:rsidP="005206BA">
            <w:pPr>
              <w:rPr>
                <w:rFonts w:cstheme="minorHAnsi"/>
                <w:b/>
                <w:lang w:val="en-US"/>
              </w:rPr>
            </w:pPr>
            <w:r w:rsidRPr="005206BA">
              <w:rPr>
                <w:rFonts w:cstheme="minorHAnsi"/>
                <w:b/>
                <w:lang w:val="en-US"/>
              </w:rPr>
              <w:t>Unit</w:t>
            </w:r>
          </w:p>
        </w:tc>
      </w:tr>
      <w:tr w:rsidR="005206BA" w:rsidRPr="005206BA" w:rsidTr="005206BA">
        <w:tc>
          <w:tcPr>
            <w:tcW w:w="5868" w:type="dxa"/>
          </w:tcPr>
          <w:p w:rsidR="005206BA" w:rsidRPr="005206BA" w:rsidRDefault="005206BA" w:rsidP="005206BA">
            <w:pPr>
              <w:rPr>
                <w:rFonts w:cstheme="minorHAnsi"/>
              </w:rPr>
            </w:pPr>
            <w:r w:rsidRPr="005206BA">
              <w:rPr>
                <w:rFonts w:cstheme="minorHAnsi"/>
              </w:rPr>
              <w:t>Temperature</w:t>
            </w:r>
          </w:p>
        </w:tc>
        <w:tc>
          <w:tcPr>
            <w:tcW w:w="1134" w:type="dxa"/>
          </w:tcPr>
          <w:p w:rsidR="005206BA" w:rsidRPr="005206BA" w:rsidRDefault="005206BA" w:rsidP="005206BA">
            <w:pPr>
              <w:rPr>
                <w:rFonts w:cstheme="minorHAnsi"/>
              </w:rPr>
            </w:pPr>
            <w:r w:rsidRPr="005206BA">
              <w:rPr>
                <w:rFonts w:cstheme="minorHAnsi"/>
              </w:rPr>
              <w:t>+15</w:t>
            </w:r>
          </w:p>
        </w:tc>
        <w:tc>
          <w:tcPr>
            <w:tcW w:w="1134" w:type="dxa"/>
          </w:tcPr>
          <w:p w:rsidR="005206BA" w:rsidRPr="005206BA" w:rsidRDefault="005206BA" w:rsidP="005206BA">
            <w:pPr>
              <w:rPr>
                <w:rFonts w:cstheme="minorHAnsi"/>
              </w:rPr>
            </w:pPr>
            <w:r w:rsidRPr="005206BA">
              <w:rPr>
                <w:rFonts w:cstheme="minorHAnsi"/>
              </w:rPr>
              <w:t>+35</w:t>
            </w:r>
          </w:p>
        </w:tc>
        <w:tc>
          <w:tcPr>
            <w:tcW w:w="1134" w:type="dxa"/>
          </w:tcPr>
          <w:p w:rsidR="005206BA" w:rsidRPr="005206BA" w:rsidRDefault="005206BA" w:rsidP="005206BA">
            <w:pPr>
              <w:rPr>
                <w:rFonts w:cstheme="minorHAnsi"/>
              </w:rPr>
            </w:pPr>
            <w:r w:rsidRPr="005206BA">
              <w:rPr>
                <w:rFonts w:cstheme="minorHAnsi"/>
              </w:rPr>
              <w:sym w:font="Symbol" w:char="F0B0"/>
            </w:r>
            <w:r w:rsidRPr="005206BA">
              <w:rPr>
                <w:rFonts w:cstheme="minorHAnsi"/>
              </w:rPr>
              <w:t>C</w:t>
            </w:r>
          </w:p>
        </w:tc>
      </w:tr>
      <w:tr w:rsidR="005206BA" w:rsidRPr="005206BA" w:rsidTr="005206BA">
        <w:tc>
          <w:tcPr>
            <w:tcW w:w="5868" w:type="dxa"/>
          </w:tcPr>
          <w:p w:rsidR="005206BA" w:rsidRPr="005206BA" w:rsidRDefault="005206BA" w:rsidP="005206BA">
            <w:pPr>
              <w:rPr>
                <w:rFonts w:cstheme="minorHAnsi"/>
              </w:rPr>
            </w:pPr>
            <w:r w:rsidRPr="005206BA">
              <w:rPr>
                <w:rFonts w:cstheme="minorHAnsi"/>
              </w:rPr>
              <w:t>Humidity</w:t>
            </w:r>
          </w:p>
        </w:tc>
        <w:tc>
          <w:tcPr>
            <w:tcW w:w="1134" w:type="dxa"/>
          </w:tcPr>
          <w:p w:rsidR="005206BA" w:rsidRPr="005206BA" w:rsidRDefault="005206BA" w:rsidP="005206BA">
            <w:pPr>
              <w:rPr>
                <w:rFonts w:cstheme="minorHAnsi"/>
              </w:rPr>
            </w:pPr>
            <w:r w:rsidRPr="005206BA">
              <w:rPr>
                <w:rFonts w:cstheme="minorHAnsi"/>
              </w:rPr>
              <w:t>20</w:t>
            </w:r>
          </w:p>
        </w:tc>
        <w:tc>
          <w:tcPr>
            <w:tcW w:w="1134" w:type="dxa"/>
          </w:tcPr>
          <w:p w:rsidR="005206BA" w:rsidRPr="005206BA" w:rsidRDefault="005206BA" w:rsidP="005206BA">
            <w:pPr>
              <w:rPr>
                <w:rFonts w:cstheme="minorHAnsi"/>
              </w:rPr>
            </w:pPr>
            <w:r w:rsidRPr="005206BA">
              <w:rPr>
                <w:rFonts w:cstheme="minorHAnsi"/>
              </w:rPr>
              <w:t>75</w:t>
            </w:r>
          </w:p>
        </w:tc>
        <w:tc>
          <w:tcPr>
            <w:tcW w:w="1134" w:type="dxa"/>
          </w:tcPr>
          <w:p w:rsidR="005206BA" w:rsidRPr="005206BA" w:rsidRDefault="005206BA" w:rsidP="005206BA">
            <w:pPr>
              <w:rPr>
                <w:rFonts w:cstheme="minorHAnsi"/>
              </w:rPr>
            </w:pPr>
            <w:r w:rsidRPr="005206BA">
              <w:rPr>
                <w:rFonts w:cstheme="minorHAnsi"/>
              </w:rPr>
              <w:t>%</w:t>
            </w:r>
          </w:p>
        </w:tc>
      </w:tr>
      <w:tr w:rsidR="005206BA" w:rsidRPr="005206BA" w:rsidTr="005206BA">
        <w:tc>
          <w:tcPr>
            <w:tcW w:w="5868" w:type="dxa"/>
          </w:tcPr>
          <w:p w:rsidR="005206BA" w:rsidRPr="005206BA" w:rsidRDefault="005206BA" w:rsidP="005206BA">
            <w:pPr>
              <w:rPr>
                <w:rFonts w:cstheme="minorHAnsi"/>
              </w:rPr>
            </w:pPr>
            <w:r w:rsidRPr="005206BA">
              <w:rPr>
                <w:rFonts w:cstheme="minorHAnsi"/>
              </w:rPr>
              <w:t>Power Supply (Normal)</w:t>
            </w:r>
            <w:r w:rsidRPr="005206BA">
              <w:rPr>
                <w:rStyle w:val="FootnoteReference"/>
                <w:rFonts w:cstheme="minorHAnsi"/>
              </w:rPr>
              <w:footnoteReference w:id="1"/>
            </w:r>
          </w:p>
        </w:tc>
        <w:tc>
          <w:tcPr>
            <w:tcW w:w="1134" w:type="dxa"/>
          </w:tcPr>
          <w:p w:rsidR="005206BA" w:rsidRPr="005206BA" w:rsidRDefault="005206BA" w:rsidP="005206BA">
            <w:pPr>
              <w:rPr>
                <w:rFonts w:cstheme="minorHAnsi"/>
              </w:rPr>
            </w:pPr>
            <w:r w:rsidRPr="005206BA">
              <w:rPr>
                <w:rFonts w:cstheme="minorHAnsi"/>
              </w:rPr>
              <w:t>23</w:t>
            </w:r>
          </w:p>
        </w:tc>
        <w:tc>
          <w:tcPr>
            <w:tcW w:w="1134" w:type="dxa"/>
          </w:tcPr>
          <w:p w:rsidR="005206BA" w:rsidRPr="005206BA" w:rsidRDefault="005206BA" w:rsidP="005206BA">
            <w:pPr>
              <w:rPr>
                <w:rFonts w:cstheme="minorHAnsi"/>
              </w:rPr>
            </w:pPr>
            <w:r w:rsidRPr="005206BA">
              <w:rPr>
                <w:rFonts w:cstheme="minorHAnsi"/>
              </w:rPr>
              <w:t>25</w:t>
            </w:r>
          </w:p>
        </w:tc>
        <w:tc>
          <w:tcPr>
            <w:tcW w:w="1134" w:type="dxa"/>
          </w:tcPr>
          <w:p w:rsidR="005206BA" w:rsidRPr="005206BA" w:rsidRDefault="005206BA" w:rsidP="005206BA">
            <w:pPr>
              <w:rPr>
                <w:rFonts w:cstheme="minorHAnsi"/>
              </w:rPr>
            </w:pPr>
            <w:r w:rsidRPr="005206BA">
              <w:rPr>
                <w:rFonts w:cstheme="minorHAnsi"/>
              </w:rPr>
              <w:t>VDC</w:t>
            </w:r>
          </w:p>
        </w:tc>
      </w:tr>
      <w:tr w:rsidR="005206BA" w:rsidRPr="005206BA" w:rsidTr="005206BA">
        <w:trPr>
          <w:trHeight w:val="192"/>
        </w:trPr>
        <w:tc>
          <w:tcPr>
            <w:tcW w:w="5868" w:type="dxa"/>
          </w:tcPr>
          <w:p w:rsidR="005206BA" w:rsidRPr="005206BA" w:rsidRDefault="005206BA" w:rsidP="005206BA">
            <w:pPr>
              <w:rPr>
                <w:rFonts w:cstheme="minorHAnsi"/>
              </w:rPr>
            </w:pPr>
            <w:r w:rsidRPr="005206BA">
              <w:rPr>
                <w:rFonts w:cstheme="minorHAnsi"/>
              </w:rPr>
              <w:t>Power Supply (Extreme)</w:t>
            </w:r>
            <w:r w:rsidRPr="005206BA">
              <w:rPr>
                <w:rStyle w:val="FootnoteReference"/>
                <w:rFonts w:cstheme="minorHAnsi"/>
              </w:rPr>
              <w:footnoteReference w:id="2"/>
            </w:r>
          </w:p>
        </w:tc>
        <w:tc>
          <w:tcPr>
            <w:tcW w:w="1134" w:type="dxa"/>
          </w:tcPr>
          <w:p w:rsidR="005206BA" w:rsidRPr="005206BA" w:rsidRDefault="005206BA" w:rsidP="005206BA">
            <w:pPr>
              <w:rPr>
                <w:rFonts w:cstheme="minorHAnsi"/>
              </w:rPr>
            </w:pPr>
            <w:r w:rsidRPr="005206BA">
              <w:rPr>
                <w:rFonts w:cstheme="minorHAnsi"/>
              </w:rPr>
              <w:t>21.6</w:t>
            </w:r>
          </w:p>
        </w:tc>
        <w:tc>
          <w:tcPr>
            <w:tcW w:w="1134" w:type="dxa"/>
          </w:tcPr>
          <w:p w:rsidR="005206BA" w:rsidRPr="005206BA" w:rsidRDefault="005206BA" w:rsidP="005206BA">
            <w:pPr>
              <w:rPr>
                <w:rFonts w:cstheme="minorHAnsi"/>
              </w:rPr>
            </w:pPr>
            <w:r w:rsidRPr="005206BA">
              <w:rPr>
                <w:rFonts w:cstheme="minorHAnsi"/>
              </w:rPr>
              <w:t>31.2</w:t>
            </w:r>
          </w:p>
        </w:tc>
        <w:tc>
          <w:tcPr>
            <w:tcW w:w="1134" w:type="dxa"/>
          </w:tcPr>
          <w:p w:rsidR="005206BA" w:rsidRPr="005206BA" w:rsidRDefault="005206BA" w:rsidP="005206BA">
            <w:pPr>
              <w:rPr>
                <w:rFonts w:cstheme="minorHAnsi"/>
              </w:rPr>
            </w:pPr>
            <w:r w:rsidRPr="005206BA">
              <w:rPr>
                <w:rFonts w:cstheme="minorHAnsi"/>
              </w:rPr>
              <w:t>VDC</w:t>
            </w:r>
          </w:p>
        </w:tc>
      </w:tr>
    </w:tbl>
    <w:p w:rsidR="005206BA" w:rsidRDefault="005206BA" w:rsidP="005206BA">
      <w:pPr>
        <w:pStyle w:val="Caption"/>
      </w:pPr>
      <w:bookmarkStart w:id="13" w:name="_Toc465672537"/>
      <w:bookmarkStart w:id="14" w:name="_Toc456425815"/>
      <w:r>
        <w:t xml:space="preserve">Table </w:t>
      </w:r>
      <w:r w:rsidR="00E8166E">
        <w:fldChar w:fldCharType="begin"/>
      </w:r>
      <w:r w:rsidR="00E8166E">
        <w:instrText xml:space="preserve"> SEQ Table \* ARABIC </w:instrText>
      </w:r>
      <w:r w:rsidR="00E8166E">
        <w:fldChar w:fldCharType="separate"/>
      </w:r>
      <w:r w:rsidR="007044A5">
        <w:rPr>
          <w:noProof/>
        </w:rPr>
        <w:t>1</w:t>
      </w:r>
      <w:r w:rsidR="00E8166E">
        <w:rPr>
          <w:noProof/>
        </w:rPr>
        <w:fldChar w:fldCharType="end"/>
      </w:r>
      <w:r>
        <w:t xml:space="preserve"> - </w:t>
      </w:r>
      <w:r w:rsidRPr="0036127F">
        <w:t>Normal and extreme test conditions</w:t>
      </w:r>
      <w:bookmarkEnd w:id="13"/>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15" w:name="_Toc476134618"/>
      <w:r w:rsidRPr="005206BA">
        <w:rPr>
          <w:rFonts w:asciiTheme="minorHAnsi" w:hAnsiTheme="minorHAnsi" w:cstheme="minorHAnsi"/>
        </w:rPr>
        <w:lastRenderedPageBreak/>
        <w:t>Standard test environment</w:t>
      </w:r>
      <w:bookmarkEnd w:id="14"/>
      <w:bookmarkEnd w:id="15"/>
    </w:p>
    <w:p w:rsidR="005206BA" w:rsidRDefault="005206BA" w:rsidP="005206BA">
      <w:pPr>
        <w:rPr>
          <w:rFonts w:asciiTheme="minorHAnsi" w:hAnsiTheme="minorHAnsi" w:cstheme="minorHAnsi"/>
        </w:rPr>
      </w:pPr>
      <w:r w:rsidRPr="005206BA">
        <w:rPr>
          <w:rFonts w:asciiTheme="minorHAnsi" w:hAnsiTheme="minorHAnsi" w:cstheme="minorHAnsi"/>
        </w:rPr>
        <w:t>The EUT is tested in an environment using test equipment to simulate and log VDL messages.  The environment will consist of at least 10 simulated targets.  The simulated targets shall include an appropriate number of targets of:</w:t>
      </w:r>
    </w:p>
    <w:p w:rsidR="005206BA" w:rsidRPr="005206BA" w:rsidRDefault="005206BA" w:rsidP="005206BA">
      <w:pPr>
        <w:rPr>
          <w:rFonts w:asciiTheme="minorHAnsi" w:hAnsiTheme="minorHAnsi" w:cstheme="minorHAnsi"/>
        </w:rPr>
      </w:pP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Class A Mobile</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Class B “CS” Mobile</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Class B “SO” Mobile</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Base station</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AIS AtoN Station</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SAR Aircraft</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AIS SART</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VDE Mobile</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ASM Mobile</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VDE Base Station</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ASM Base Station</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The signal input level at the RF input port of the EUT for any simulated target shall be at least -100 dBm.</w:t>
      </w:r>
    </w:p>
    <w:p w:rsidR="005206BA" w:rsidRPr="005206BA" w:rsidRDefault="005206BA" w:rsidP="005206BA">
      <w:pPr>
        <w:rPr>
          <w:rFonts w:asciiTheme="minorHAnsi" w:hAnsiTheme="minorHAnsi" w:cstheme="minorHAnsi"/>
        </w:rPr>
      </w:pPr>
      <w:r w:rsidRPr="005206BA">
        <w:rPr>
          <w:rFonts w:asciiTheme="minorHAnsi" w:hAnsiTheme="minorHAnsi" w:cstheme="minorHAnsi"/>
          <w:noProof/>
          <w:lang w:val="en-IE" w:eastAsia="en-IE"/>
        </w:rPr>
        <w:drawing>
          <wp:inline distT="0" distB="0" distL="0" distR="0" wp14:anchorId="25097EC1" wp14:editId="78508A14">
            <wp:extent cx="6008370" cy="2335530"/>
            <wp:effectExtent l="0" t="0" r="1143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08370" cy="2335530"/>
                    </a:xfrm>
                    <a:prstGeom prst="rect">
                      <a:avLst/>
                    </a:prstGeom>
                  </pic:spPr>
                </pic:pic>
              </a:graphicData>
            </a:graphic>
          </wp:inline>
        </w:drawing>
      </w:r>
    </w:p>
    <w:p w:rsidR="005206BA" w:rsidRPr="005206BA" w:rsidRDefault="005206BA" w:rsidP="005206BA">
      <w:pPr>
        <w:pStyle w:val="Caption"/>
      </w:pPr>
      <w:bookmarkStart w:id="16" w:name="_Toc465672553"/>
      <w:r>
        <w:t xml:space="preserve">Figure </w:t>
      </w:r>
      <w:r w:rsidR="00E8166E">
        <w:fldChar w:fldCharType="begin"/>
      </w:r>
      <w:r w:rsidR="00E8166E">
        <w:instrText xml:space="preserve"> SEQ Figure \* ARABIC </w:instrText>
      </w:r>
      <w:r w:rsidR="00E8166E">
        <w:fldChar w:fldCharType="separate"/>
      </w:r>
      <w:r w:rsidR="005C2D3C">
        <w:rPr>
          <w:noProof/>
        </w:rPr>
        <w:t>1</w:t>
      </w:r>
      <w:r w:rsidR="00E8166E">
        <w:rPr>
          <w:noProof/>
        </w:rPr>
        <w:fldChar w:fldCharType="end"/>
      </w:r>
      <w:r>
        <w:t xml:space="preserve"> - </w:t>
      </w:r>
      <w:r w:rsidRPr="003460A5">
        <w:t>Block Diagram of standard test environment</w:t>
      </w:r>
      <w:bookmarkEnd w:id="16"/>
    </w:p>
    <w:p w:rsidR="005206BA" w:rsidRDefault="00DA4CF8" w:rsidP="005206BA">
      <w:pPr>
        <w:rPr>
          <w:rFonts w:asciiTheme="minorHAnsi" w:hAnsiTheme="minorHAnsi" w:cstheme="minorHAnsi"/>
        </w:rPr>
      </w:pPr>
      <w:r>
        <w:rPr>
          <w:rFonts w:asciiTheme="minorHAnsi" w:hAnsiTheme="minorHAnsi" w:cstheme="minorHAnsi"/>
        </w:rPr>
        <w:t>The</w:t>
      </w:r>
      <w:r w:rsidR="008B19DC">
        <w:rPr>
          <w:rFonts w:asciiTheme="minorHAnsi" w:hAnsiTheme="minorHAnsi" w:cstheme="minorHAnsi"/>
        </w:rPr>
        <w:t xml:space="preserve"> ASM and VDE </w:t>
      </w:r>
      <w:r w:rsidR="001550EE">
        <w:rPr>
          <w:rFonts w:asciiTheme="minorHAnsi" w:hAnsiTheme="minorHAnsi" w:cstheme="minorHAnsi"/>
        </w:rPr>
        <w:t>Test B</w:t>
      </w:r>
      <w:r>
        <w:rPr>
          <w:rFonts w:asciiTheme="minorHAnsi" w:hAnsiTheme="minorHAnsi" w:cstheme="minorHAnsi"/>
        </w:rPr>
        <w:t>ed</w:t>
      </w:r>
      <w:r w:rsidR="001550EE">
        <w:rPr>
          <w:rFonts w:asciiTheme="minorHAnsi" w:hAnsiTheme="minorHAnsi" w:cstheme="minorHAnsi"/>
        </w:rPr>
        <w:t xml:space="preserve"> (VTB)</w:t>
      </w:r>
      <w:r>
        <w:rPr>
          <w:rFonts w:asciiTheme="minorHAnsi" w:hAnsiTheme="minorHAnsi" w:cstheme="minorHAnsi"/>
        </w:rPr>
        <w:t xml:space="preserve"> is a calibrated and tested SDR environment that is able to generate and measure all of the required signals and messages to complete the range of tests required to certify the </w:t>
      </w:r>
      <w:r w:rsidR="008B19DC">
        <w:rPr>
          <w:rFonts w:asciiTheme="minorHAnsi" w:hAnsiTheme="minorHAnsi" w:cstheme="minorHAnsi"/>
        </w:rPr>
        <w:t xml:space="preserve">ASM and </w:t>
      </w:r>
      <w:r>
        <w:rPr>
          <w:rFonts w:asciiTheme="minorHAnsi" w:hAnsiTheme="minorHAnsi" w:cstheme="minorHAnsi"/>
        </w:rPr>
        <w:t>VDE EUT as being compliant to the referred specifications.</w:t>
      </w:r>
    </w:p>
    <w:p w:rsidR="000308EA" w:rsidRDefault="000308EA" w:rsidP="005206BA">
      <w:pPr>
        <w:rPr>
          <w:rFonts w:asciiTheme="minorHAnsi" w:hAnsiTheme="minorHAnsi" w:cstheme="minorHAnsi"/>
        </w:rPr>
      </w:pPr>
    </w:p>
    <w:p w:rsidR="000308EA" w:rsidRDefault="000308EA" w:rsidP="005206BA">
      <w:pPr>
        <w:rPr>
          <w:rFonts w:asciiTheme="minorHAnsi" w:hAnsiTheme="minorHAnsi" w:cstheme="minorHAnsi"/>
        </w:rPr>
      </w:pPr>
      <w:r>
        <w:rPr>
          <w:rFonts w:asciiTheme="minorHAnsi" w:hAnsiTheme="minorHAnsi" w:cstheme="minorHAnsi"/>
        </w:rPr>
        <w:t>All messages in and out of the Presentation Interface (PI) will comply with IEC 61162. Where proprietary IEC61162 messages are used, these should be declared.</w:t>
      </w:r>
    </w:p>
    <w:p w:rsidR="000308EA" w:rsidRDefault="000308EA" w:rsidP="005206BA">
      <w:pPr>
        <w:rPr>
          <w:rFonts w:asciiTheme="minorHAnsi" w:hAnsiTheme="minorHAnsi" w:cstheme="minorHAnsi"/>
        </w:rPr>
      </w:pPr>
    </w:p>
    <w:p w:rsidR="000308EA" w:rsidRDefault="000308EA" w:rsidP="005206BA">
      <w:pPr>
        <w:rPr>
          <w:rFonts w:asciiTheme="minorHAnsi" w:hAnsiTheme="minorHAnsi" w:cstheme="minorHAnsi"/>
        </w:rPr>
      </w:pPr>
      <w:r>
        <w:rPr>
          <w:rFonts w:asciiTheme="minorHAnsi" w:hAnsiTheme="minorHAnsi" w:cstheme="minorHAnsi"/>
        </w:rPr>
        <w:t xml:space="preserve">Where an external application is required to interface with the </w:t>
      </w:r>
      <w:r w:rsidR="008B19DC">
        <w:rPr>
          <w:rFonts w:asciiTheme="minorHAnsi" w:hAnsiTheme="minorHAnsi" w:cstheme="minorHAnsi"/>
        </w:rPr>
        <w:t xml:space="preserve">ASM and </w:t>
      </w:r>
      <w:r>
        <w:rPr>
          <w:rFonts w:asciiTheme="minorHAnsi" w:hAnsiTheme="minorHAnsi" w:cstheme="minorHAnsi"/>
        </w:rPr>
        <w:t>VDE, this should be included.</w:t>
      </w:r>
    </w:p>
    <w:p w:rsidR="00DA4CF8" w:rsidRPr="005206BA" w:rsidRDefault="00DA4CF8" w:rsidP="005206BA">
      <w:pPr>
        <w:rPr>
          <w:rFonts w:asciiTheme="minorHAnsi" w:hAnsiTheme="minorHAnsi" w:cstheme="minorHAnsi"/>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17" w:name="_Toc456425816"/>
      <w:bookmarkStart w:id="18" w:name="_Toc456425817"/>
      <w:bookmarkStart w:id="19" w:name="_Toc476134619"/>
      <w:bookmarkEnd w:id="17"/>
      <w:r w:rsidRPr="005206BA">
        <w:rPr>
          <w:rFonts w:asciiTheme="minorHAnsi" w:hAnsiTheme="minorHAnsi" w:cstheme="minorHAnsi"/>
        </w:rPr>
        <w:t>Common test conditions for protection from invalid controls</w:t>
      </w:r>
      <w:bookmarkEnd w:id="18"/>
      <w:bookmarkEnd w:id="19"/>
    </w:p>
    <w:p w:rsidR="001550EE" w:rsidRDefault="005206BA" w:rsidP="005206BA">
      <w:pPr>
        <w:rPr>
          <w:rFonts w:asciiTheme="minorHAnsi" w:hAnsiTheme="minorHAnsi" w:cstheme="minorHAnsi"/>
          <w:lang w:val="en-US"/>
        </w:rPr>
      </w:pPr>
      <w:r w:rsidRPr="005206BA">
        <w:rPr>
          <w:rFonts w:asciiTheme="minorHAnsi" w:hAnsiTheme="minorHAnsi" w:cstheme="minorHAnsi"/>
          <w:lang w:val="en-US"/>
        </w:rPr>
        <w:t xml:space="preserve">In all functional tests using Messages 4, 16, 17, 20, 22, 23 and DSC channel management telecommands, the messages or telecommands sender station shall use a valid base station MMSI format (see 6.12) to verify that the EUT operates as described in the required results. </w:t>
      </w:r>
    </w:p>
    <w:p w:rsidR="001550EE" w:rsidRDefault="001550EE" w:rsidP="005206BA">
      <w:pPr>
        <w:rPr>
          <w:rFonts w:asciiTheme="minorHAnsi" w:hAnsiTheme="minorHAnsi" w:cstheme="minorHAnsi"/>
          <w:lang w:val="en-US"/>
        </w:rPr>
      </w:pPr>
    </w:p>
    <w:p w:rsidR="005206BA" w:rsidRPr="005206BA" w:rsidRDefault="005206BA" w:rsidP="005206BA">
      <w:pPr>
        <w:rPr>
          <w:rFonts w:asciiTheme="minorHAnsi" w:hAnsiTheme="minorHAnsi" w:cstheme="minorHAnsi"/>
          <w:lang w:val="en-US"/>
        </w:rPr>
      </w:pPr>
      <w:r w:rsidRPr="005206BA">
        <w:rPr>
          <w:rFonts w:asciiTheme="minorHAnsi" w:hAnsiTheme="minorHAnsi" w:cstheme="minorHAnsi"/>
          <w:lang w:val="en-US"/>
        </w:rPr>
        <w:t xml:space="preserve">The tests shall be repeated using an invalid base station MMSI format for the messages or DSC telecommands sender station to verify that the EUT ignores these messages or telecommands. </w:t>
      </w:r>
    </w:p>
    <w:p w:rsidR="005206BA" w:rsidRPr="005206BA" w:rsidRDefault="005206BA" w:rsidP="005206BA">
      <w:pPr>
        <w:rPr>
          <w:rFonts w:asciiTheme="minorHAnsi" w:hAnsiTheme="minorHAnsi" w:cstheme="minorHAnsi"/>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20" w:name="_Toc456425818"/>
      <w:bookmarkStart w:id="21" w:name="_Toc456425819"/>
      <w:bookmarkStart w:id="22" w:name="_Toc456425868"/>
      <w:bookmarkStart w:id="23" w:name="_Toc456425869"/>
      <w:bookmarkStart w:id="24" w:name="_Toc476134620"/>
      <w:bookmarkEnd w:id="20"/>
      <w:bookmarkEnd w:id="21"/>
      <w:bookmarkEnd w:id="22"/>
      <w:r w:rsidRPr="005206BA">
        <w:rPr>
          <w:rFonts w:asciiTheme="minorHAnsi" w:hAnsiTheme="minorHAnsi" w:cstheme="minorHAnsi"/>
        </w:rPr>
        <w:t>Test signals</w:t>
      </w:r>
      <w:bookmarkEnd w:id="23"/>
      <w:bookmarkEnd w:id="24"/>
    </w:p>
    <w:p w:rsidR="005206BA" w:rsidRDefault="005206BA" w:rsidP="005206BA">
      <w:pPr>
        <w:rPr>
          <w:rFonts w:asciiTheme="minorHAnsi" w:hAnsiTheme="minorHAnsi" w:cstheme="minorHAnsi"/>
        </w:rPr>
      </w:pPr>
      <w:r w:rsidRPr="005206BA">
        <w:rPr>
          <w:rFonts w:asciiTheme="minorHAnsi" w:hAnsiTheme="minorHAnsi" w:cstheme="minorHAnsi"/>
        </w:rPr>
        <w:t>In addition to the test signals 1 to 5 defined in IEC 61993</w:t>
      </w:r>
      <w:r w:rsidR="00FB1584">
        <w:rPr>
          <w:rFonts w:asciiTheme="minorHAnsi" w:hAnsiTheme="minorHAnsi" w:cstheme="minorHAnsi"/>
        </w:rPr>
        <w:t>-2</w:t>
      </w:r>
      <w:r w:rsidRPr="005206BA">
        <w:rPr>
          <w:rFonts w:asciiTheme="minorHAnsi" w:hAnsiTheme="minorHAnsi" w:cstheme="minorHAnsi"/>
        </w:rPr>
        <w:t xml:space="preserve"> 10.1 to 10.5, the following test signals are defined for testing </w:t>
      </w:r>
      <w:r w:rsidR="008B19DC">
        <w:rPr>
          <w:rFonts w:asciiTheme="minorHAnsi" w:hAnsiTheme="minorHAnsi" w:cstheme="minorHAnsi"/>
        </w:rPr>
        <w:t xml:space="preserve">ASM and </w:t>
      </w:r>
      <w:r w:rsidRPr="005206BA">
        <w:rPr>
          <w:rFonts w:asciiTheme="minorHAnsi" w:hAnsiTheme="minorHAnsi" w:cstheme="minorHAnsi"/>
        </w:rPr>
        <w:t>VDE.</w:t>
      </w:r>
    </w:p>
    <w:p w:rsidR="005206BA" w:rsidRPr="005206BA" w:rsidRDefault="005206BA" w:rsidP="005206BA">
      <w:pPr>
        <w:rPr>
          <w:rFonts w:asciiTheme="minorHAnsi" w:hAnsiTheme="minorHAnsi" w:cstheme="minorHAnsi"/>
        </w:rPr>
      </w:pPr>
    </w:p>
    <w:p w:rsidR="005206BA" w:rsidRPr="005206BA" w:rsidRDefault="005206BA" w:rsidP="005206BA">
      <w:pPr>
        <w:pStyle w:val="Heading3"/>
        <w:numPr>
          <w:ilvl w:val="2"/>
          <w:numId w:val="20"/>
        </w:numPr>
        <w:spacing w:before="40"/>
        <w:rPr>
          <w:rFonts w:asciiTheme="minorHAnsi" w:hAnsiTheme="minorHAnsi" w:cstheme="minorHAnsi"/>
        </w:rPr>
      </w:pPr>
      <w:bookmarkStart w:id="25" w:name="_Ref442952725"/>
      <w:bookmarkStart w:id="26" w:name="_Toc456425870"/>
      <w:bookmarkStart w:id="27" w:name="_Toc476134621"/>
      <w:r w:rsidRPr="005206BA">
        <w:rPr>
          <w:rFonts w:asciiTheme="minorHAnsi" w:hAnsiTheme="minorHAnsi" w:cstheme="minorHAnsi"/>
        </w:rPr>
        <w:lastRenderedPageBreak/>
        <w:t>Standard test signal number 6</w:t>
      </w:r>
      <w:bookmarkEnd w:id="25"/>
      <w:bookmarkEnd w:id="26"/>
      <w:bookmarkEnd w:id="27"/>
    </w:p>
    <w:p w:rsidR="005206BA" w:rsidRPr="005206BA" w:rsidRDefault="005206BA" w:rsidP="005206BA">
      <w:pPr>
        <w:rPr>
          <w:rFonts w:asciiTheme="minorHAnsi" w:hAnsiTheme="minorHAnsi" w:cstheme="minorHAnsi"/>
        </w:rPr>
      </w:pPr>
      <w:r w:rsidRPr="005206BA">
        <w:rPr>
          <w:rFonts w:asciiTheme="minorHAnsi" w:hAnsiTheme="minorHAnsi" w:cstheme="minorHAnsi"/>
        </w:rPr>
        <w:t>ASM message, using QPSK encoding in 25 kHz band (only band supported by ASM) with no coding.</w:t>
      </w:r>
    </w:p>
    <w:p w:rsidR="005206BA" w:rsidRPr="005206BA" w:rsidRDefault="005206BA" w:rsidP="005206BA">
      <w:pPr>
        <w:rPr>
          <w:rFonts w:asciiTheme="minorHAnsi" w:hAnsiTheme="minorHAnsi" w:cstheme="minorHAnsi"/>
        </w:rPr>
      </w:pPr>
    </w:p>
    <w:p w:rsidR="005206BA" w:rsidRPr="005206BA" w:rsidRDefault="005206BA" w:rsidP="005206BA">
      <w:pPr>
        <w:pStyle w:val="Heading3"/>
        <w:numPr>
          <w:ilvl w:val="2"/>
          <w:numId w:val="20"/>
        </w:numPr>
        <w:spacing w:before="40"/>
        <w:rPr>
          <w:rFonts w:asciiTheme="minorHAnsi" w:hAnsiTheme="minorHAnsi" w:cstheme="minorHAnsi"/>
        </w:rPr>
      </w:pPr>
      <w:bookmarkStart w:id="28" w:name="_Ref442952728"/>
      <w:bookmarkStart w:id="29" w:name="_Toc456425871"/>
      <w:bookmarkStart w:id="30" w:name="_Toc476134622"/>
      <w:r w:rsidRPr="005206BA">
        <w:rPr>
          <w:rFonts w:asciiTheme="minorHAnsi" w:hAnsiTheme="minorHAnsi" w:cstheme="minorHAnsi"/>
        </w:rPr>
        <w:t>Standard test signal number 7</w:t>
      </w:r>
      <w:bookmarkEnd w:id="28"/>
      <w:bookmarkEnd w:id="29"/>
      <w:bookmarkEnd w:id="30"/>
    </w:p>
    <w:p w:rsidR="005206BA" w:rsidRPr="005206BA" w:rsidRDefault="005206BA" w:rsidP="005206BA">
      <w:pPr>
        <w:rPr>
          <w:rFonts w:asciiTheme="minorHAnsi" w:hAnsiTheme="minorHAnsi" w:cstheme="minorHAnsi"/>
        </w:rPr>
      </w:pPr>
      <w:r w:rsidRPr="005206BA">
        <w:rPr>
          <w:rFonts w:asciiTheme="minorHAnsi" w:hAnsiTheme="minorHAnsi" w:cstheme="minorHAnsi"/>
        </w:rPr>
        <w:t>VDES message, using QPSK encoding and no FEC.  Signal can be in 25 kHz, 50 kHz or 100 kHz bandwidth.</w:t>
      </w:r>
    </w:p>
    <w:p w:rsidR="005206BA" w:rsidRPr="005206BA" w:rsidRDefault="005206BA" w:rsidP="005206BA">
      <w:pPr>
        <w:rPr>
          <w:rFonts w:asciiTheme="minorHAnsi" w:hAnsiTheme="minorHAnsi" w:cstheme="minorHAnsi"/>
        </w:rPr>
      </w:pPr>
    </w:p>
    <w:p w:rsidR="005206BA" w:rsidRPr="005206BA" w:rsidRDefault="005206BA" w:rsidP="005206BA">
      <w:pPr>
        <w:pStyle w:val="Heading3"/>
        <w:numPr>
          <w:ilvl w:val="2"/>
          <w:numId w:val="20"/>
        </w:numPr>
        <w:spacing w:before="40"/>
        <w:rPr>
          <w:rFonts w:asciiTheme="minorHAnsi" w:hAnsiTheme="minorHAnsi" w:cstheme="minorHAnsi"/>
        </w:rPr>
      </w:pPr>
      <w:bookmarkStart w:id="31" w:name="_Ref442952729"/>
      <w:bookmarkStart w:id="32" w:name="_Toc456425872"/>
      <w:bookmarkStart w:id="33" w:name="_Toc476134623"/>
      <w:r w:rsidRPr="005206BA">
        <w:rPr>
          <w:rFonts w:asciiTheme="minorHAnsi" w:hAnsiTheme="minorHAnsi" w:cstheme="minorHAnsi"/>
        </w:rPr>
        <w:t>Standard test signal number 8</w:t>
      </w:r>
      <w:bookmarkEnd w:id="31"/>
      <w:bookmarkEnd w:id="32"/>
      <w:bookmarkEnd w:id="33"/>
    </w:p>
    <w:p w:rsidR="005206BA" w:rsidRPr="005206BA" w:rsidRDefault="005206BA" w:rsidP="005206BA">
      <w:pPr>
        <w:rPr>
          <w:rFonts w:asciiTheme="minorHAnsi" w:hAnsiTheme="minorHAnsi" w:cstheme="minorHAnsi"/>
        </w:rPr>
      </w:pPr>
      <w:r w:rsidRPr="005206BA">
        <w:rPr>
          <w:rFonts w:asciiTheme="minorHAnsi" w:hAnsiTheme="minorHAnsi" w:cstheme="minorHAnsi"/>
        </w:rPr>
        <w:t>VDES message, using 8PSK encoding and no FEC.  Signal can be in 25 kHz, 50 kHz or 100 kHz bandwidth.</w:t>
      </w:r>
    </w:p>
    <w:p w:rsidR="005206BA" w:rsidRPr="005206BA" w:rsidRDefault="005206BA" w:rsidP="005206BA">
      <w:pPr>
        <w:rPr>
          <w:rFonts w:asciiTheme="minorHAnsi" w:hAnsiTheme="minorHAnsi" w:cstheme="minorHAnsi"/>
        </w:rPr>
      </w:pPr>
    </w:p>
    <w:p w:rsidR="005206BA" w:rsidRPr="005206BA" w:rsidRDefault="005206BA" w:rsidP="005206BA">
      <w:pPr>
        <w:pStyle w:val="Heading3"/>
        <w:numPr>
          <w:ilvl w:val="2"/>
          <w:numId w:val="20"/>
        </w:numPr>
        <w:spacing w:before="40"/>
        <w:rPr>
          <w:rFonts w:asciiTheme="minorHAnsi" w:hAnsiTheme="minorHAnsi" w:cstheme="minorHAnsi"/>
        </w:rPr>
      </w:pPr>
      <w:bookmarkStart w:id="34" w:name="_Ref442952730"/>
      <w:bookmarkStart w:id="35" w:name="_Toc456425873"/>
      <w:bookmarkStart w:id="36" w:name="_Toc476134624"/>
      <w:r w:rsidRPr="005206BA">
        <w:rPr>
          <w:rFonts w:asciiTheme="minorHAnsi" w:hAnsiTheme="minorHAnsi" w:cstheme="minorHAnsi"/>
        </w:rPr>
        <w:t>Standard test signal number 9</w:t>
      </w:r>
      <w:bookmarkEnd w:id="34"/>
      <w:bookmarkEnd w:id="35"/>
      <w:bookmarkEnd w:id="36"/>
    </w:p>
    <w:p w:rsidR="005206BA" w:rsidRPr="005206BA" w:rsidRDefault="005206BA" w:rsidP="005206BA">
      <w:pPr>
        <w:rPr>
          <w:rFonts w:asciiTheme="minorHAnsi" w:hAnsiTheme="minorHAnsi" w:cstheme="minorHAnsi"/>
        </w:rPr>
      </w:pPr>
      <w:r w:rsidRPr="005206BA">
        <w:rPr>
          <w:rFonts w:asciiTheme="minorHAnsi" w:hAnsiTheme="minorHAnsi" w:cstheme="minorHAnsi"/>
        </w:rPr>
        <w:t>VDES message, using 16QAM encoding and no FEC.  Signal can be in 25 kHz, 50 kHz or 100 kHz bandwidth.</w:t>
      </w:r>
    </w:p>
    <w:p w:rsidR="007044A5" w:rsidRDefault="007044A5">
      <w:pPr>
        <w:rPr>
          <w:rFonts w:asciiTheme="minorHAnsi" w:hAnsiTheme="minorHAnsi" w:cstheme="minorHAnsi"/>
        </w:rPr>
      </w:pP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37" w:name="_Toc456425874"/>
      <w:bookmarkStart w:id="38" w:name="_Toc476134625"/>
      <w:r w:rsidRPr="005206BA">
        <w:rPr>
          <w:rFonts w:asciiTheme="minorHAnsi" w:hAnsiTheme="minorHAnsi" w:cstheme="minorHAnsi"/>
          <w:szCs w:val="22"/>
        </w:rPr>
        <w:t>Methods for test</w:t>
      </w:r>
      <w:bookmarkEnd w:id="37"/>
      <w:bookmarkEnd w:id="38"/>
    </w:p>
    <w:p w:rsidR="005206BA" w:rsidRDefault="005206BA" w:rsidP="005206BA">
      <w:pPr>
        <w:rPr>
          <w:rFonts w:asciiTheme="minorHAnsi" w:hAnsiTheme="minorHAnsi" w:cstheme="minorHAnsi"/>
          <w:lang w:val="en-US"/>
        </w:rPr>
      </w:pPr>
      <w:r w:rsidRPr="005206BA">
        <w:rPr>
          <w:rFonts w:asciiTheme="minorHAnsi" w:hAnsiTheme="minorHAnsi" w:cstheme="minorHAnsi"/>
        </w:rPr>
        <w:t>From IEC 60945:  “</w:t>
      </w:r>
      <w:r w:rsidRPr="005206BA">
        <w:rPr>
          <w:rFonts w:asciiTheme="minorHAnsi" w:hAnsiTheme="minorHAnsi" w:cstheme="minorHAnsi"/>
          <w:lang w:val="en-US"/>
        </w:rPr>
        <w:t>Confirmation of technical performance is required at two or more levels. The level required to confirm compliance with selective parameters of the equipment standard is a performance test. The levels required only to confirm that the equipment operates are p</w:t>
      </w:r>
      <w:r w:rsidR="001550EE">
        <w:rPr>
          <w:rFonts w:asciiTheme="minorHAnsi" w:hAnsiTheme="minorHAnsi" w:cstheme="minorHAnsi"/>
          <w:lang w:val="en-US"/>
        </w:rPr>
        <w:t>erformance checks. Performance C</w:t>
      </w:r>
      <w:r w:rsidRPr="005206BA">
        <w:rPr>
          <w:rFonts w:asciiTheme="minorHAnsi" w:hAnsiTheme="minorHAnsi" w:cstheme="minorHAnsi"/>
          <w:lang w:val="en-US"/>
        </w:rPr>
        <w:t xml:space="preserve">hecks </w:t>
      </w:r>
      <w:r w:rsidR="001550EE">
        <w:rPr>
          <w:rFonts w:asciiTheme="minorHAnsi" w:hAnsiTheme="minorHAnsi" w:cstheme="minorHAnsi"/>
          <w:lang w:val="en-US"/>
        </w:rPr>
        <w:t xml:space="preserve">(PC) </w:t>
      </w:r>
      <w:r w:rsidRPr="005206BA">
        <w:rPr>
          <w:rFonts w:asciiTheme="minorHAnsi" w:hAnsiTheme="minorHAnsi" w:cstheme="minorHAnsi"/>
          <w:lang w:val="en-US"/>
        </w:rPr>
        <w:t>are generally less comprehensive and less time-</w:t>
      </w:r>
      <w:r w:rsidR="001550EE">
        <w:rPr>
          <w:rFonts w:asciiTheme="minorHAnsi" w:hAnsiTheme="minorHAnsi" w:cstheme="minorHAnsi"/>
          <w:lang w:val="en-US"/>
        </w:rPr>
        <w:t>consuming than the Performance T</w:t>
      </w:r>
      <w:r w:rsidRPr="005206BA">
        <w:rPr>
          <w:rFonts w:asciiTheme="minorHAnsi" w:hAnsiTheme="minorHAnsi" w:cstheme="minorHAnsi"/>
          <w:lang w:val="en-US"/>
        </w:rPr>
        <w:t>est</w:t>
      </w:r>
      <w:r w:rsidR="001550EE">
        <w:rPr>
          <w:rFonts w:asciiTheme="minorHAnsi" w:hAnsiTheme="minorHAnsi" w:cstheme="minorHAnsi"/>
          <w:lang w:val="en-US"/>
        </w:rPr>
        <w:t xml:space="preserve"> (PT)</w:t>
      </w:r>
      <w:r w:rsidRPr="005206BA">
        <w:rPr>
          <w:rFonts w:asciiTheme="minorHAnsi" w:hAnsiTheme="minorHAnsi" w:cstheme="minorHAnsi"/>
          <w:lang w:val="en-US"/>
        </w:rPr>
        <w:t xml:space="preserve">. For some equipment, a single performance check definition will suffice, but for others it may be preferable for technical reasons to define different checks for the various types of test defined in this standard. </w:t>
      </w:r>
    </w:p>
    <w:p w:rsidR="005206BA" w:rsidRPr="005206BA" w:rsidRDefault="005206BA" w:rsidP="005206BA">
      <w:pPr>
        <w:rPr>
          <w:rFonts w:asciiTheme="minorHAnsi" w:hAnsiTheme="minorHAnsi" w:cstheme="minorHAnsi"/>
          <w:lang w:val="en-US"/>
        </w:rPr>
      </w:pPr>
    </w:p>
    <w:p w:rsidR="005206BA" w:rsidRPr="005206BA" w:rsidRDefault="005206BA" w:rsidP="005206BA">
      <w:pPr>
        <w:rPr>
          <w:rFonts w:asciiTheme="minorHAnsi" w:hAnsiTheme="minorHAnsi" w:cstheme="minorHAnsi"/>
          <w:lang w:val="en-US"/>
        </w:rPr>
      </w:pPr>
      <w:r w:rsidRPr="005206BA">
        <w:rPr>
          <w:rFonts w:asciiTheme="minorHAnsi" w:hAnsiTheme="minorHAnsi" w:cstheme="minorHAnsi"/>
          <w:lang w:val="en-US"/>
        </w:rPr>
        <w:t>Performance tests and checks, and the appropriate check for each test shall be fully defined in the equipment standard. If no equipment standard exists or if the performance test is not specified in the equipment standard, the performance test shall be as defined in the test plan and described in the test report.”</w:t>
      </w:r>
    </w:p>
    <w:p w:rsidR="005206BA" w:rsidRPr="005206BA" w:rsidRDefault="005206BA" w:rsidP="005206BA">
      <w:pPr>
        <w:rPr>
          <w:rFonts w:asciiTheme="minorHAnsi" w:hAnsiTheme="minorHAnsi" w:cstheme="minorHAnsi"/>
          <w:lang w:val="en-US"/>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39" w:name="_Toc456425875"/>
      <w:bookmarkStart w:id="40" w:name="_Toc476134626"/>
      <w:r w:rsidRPr="005206BA">
        <w:rPr>
          <w:rFonts w:asciiTheme="minorHAnsi" w:hAnsiTheme="minorHAnsi" w:cstheme="minorHAnsi"/>
        </w:rPr>
        <w:t>Performance Test</w:t>
      </w:r>
      <w:bookmarkEnd w:id="39"/>
      <w:bookmarkEnd w:id="40"/>
    </w:p>
    <w:p w:rsidR="005206BA" w:rsidRPr="005206BA" w:rsidRDefault="005206BA" w:rsidP="005206BA">
      <w:pPr>
        <w:pStyle w:val="Heading3"/>
        <w:numPr>
          <w:ilvl w:val="2"/>
          <w:numId w:val="20"/>
        </w:numPr>
        <w:spacing w:before="40"/>
        <w:rPr>
          <w:rFonts w:asciiTheme="minorHAnsi" w:hAnsiTheme="minorHAnsi" w:cstheme="minorHAnsi"/>
        </w:rPr>
      </w:pPr>
      <w:bookmarkStart w:id="41" w:name="_Toc456425876"/>
      <w:bookmarkStart w:id="42" w:name="_Toc476134627"/>
      <w:r w:rsidRPr="005206BA">
        <w:rPr>
          <w:rFonts w:asciiTheme="minorHAnsi" w:hAnsiTheme="minorHAnsi" w:cstheme="minorHAnsi"/>
        </w:rPr>
        <w:t>Purpose</w:t>
      </w:r>
      <w:bookmarkEnd w:id="41"/>
      <w:bookmarkEnd w:id="42"/>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performance test </w:t>
      </w:r>
      <w:r>
        <w:rPr>
          <w:rFonts w:asciiTheme="minorHAnsi" w:hAnsiTheme="minorHAnsi" w:cstheme="minorHAnsi"/>
        </w:rPr>
        <w:t xml:space="preserve">is of the </w:t>
      </w:r>
      <w:r w:rsidR="008B19DC">
        <w:rPr>
          <w:rFonts w:asciiTheme="minorHAnsi" w:hAnsiTheme="minorHAnsi" w:cstheme="minorHAnsi"/>
        </w:rPr>
        <w:t xml:space="preserve">ASM and </w:t>
      </w:r>
      <w:r>
        <w:rPr>
          <w:rFonts w:asciiTheme="minorHAnsi" w:hAnsiTheme="minorHAnsi" w:cstheme="minorHAnsi"/>
        </w:rPr>
        <w:t>VDE UUT.</w:t>
      </w:r>
    </w:p>
    <w:p w:rsidR="005206BA" w:rsidRPr="005206BA" w:rsidRDefault="005206BA" w:rsidP="005206BA">
      <w:pPr>
        <w:rPr>
          <w:rFonts w:asciiTheme="minorHAnsi" w:hAnsiTheme="minorHAnsi" w:cstheme="minorHAnsi"/>
        </w:rPr>
      </w:pPr>
    </w:p>
    <w:p w:rsidR="005206BA" w:rsidRPr="005206BA" w:rsidRDefault="005206BA" w:rsidP="005206BA">
      <w:pPr>
        <w:pStyle w:val="Heading3"/>
        <w:numPr>
          <w:ilvl w:val="2"/>
          <w:numId w:val="20"/>
        </w:numPr>
        <w:spacing w:before="40"/>
        <w:rPr>
          <w:rFonts w:asciiTheme="minorHAnsi" w:hAnsiTheme="minorHAnsi" w:cstheme="minorHAnsi"/>
        </w:rPr>
      </w:pPr>
      <w:bookmarkStart w:id="43" w:name="_Toc456425877"/>
      <w:bookmarkStart w:id="44" w:name="_Toc476134628"/>
      <w:r w:rsidRPr="005206BA">
        <w:rPr>
          <w:rFonts w:asciiTheme="minorHAnsi" w:hAnsiTheme="minorHAnsi" w:cstheme="minorHAnsi"/>
        </w:rPr>
        <w:t>Method of test</w:t>
      </w:r>
      <w:bookmarkEnd w:id="43"/>
      <w:bookmarkEnd w:id="44"/>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UUT shall be connected to a test setup that is capable of sending and receiving </w:t>
      </w:r>
      <w:r w:rsidR="008B19DC">
        <w:rPr>
          <w:rFonts w:asciiTheme="minorHAnsi" w:hAnsiTheme="minorHAnsi" w:cstheme="minorHAnsi"/>
        </w:rPr>
        <w:t xml:space="preserve">ASM and </w:t>
      </w:r>
      <w:r w:rsidRPr="005206BA">
        <w:rPr>
          <w:rFonts w:asciiTheme="minorHAnsi" w:hAnsiTheme="minorHAnsi" w:cstheme="minorHAnsi"/>
        </w:rPr>
        <w:t xml:space="preserve">VDE messages.  The UUT shall also be able to receive </w:t>
      </w:r>
      <w:r w:rsidR="008F7D82" w:rsidRPr="005206BA">
        <w:rPr>
          <w:rFonts w:asciiTheme="minorHAnsi" w:hAnsiTheme="minorHAnsi" w:cstheme="minorHAnsi"/>
        </w:rPr>
        <w:t>G</w:t>
      </w:r>
      <w:r w:rsidR="008F7D82">
        <w:rPr>
          <w:rFonts w:asciiTheme="minorHAnsi" w:hAnsiTheme="minorHAnsi" w:cstheme="minorHAnsi"/>
        </w:rPr>
        <w:t>NSS</w:t>
      </w:r>
      <w:r w:rsidR="008F7D82" w:rsidRPr="005206BA">
        <w:rPr>
          <w:rFonts w:asciiTheme="minorHAnsi" w:hAnsiTheme="minorHAnsi" w:cstheme="minorHAnsi"/>
        </w:rPr>
        <w:t xml:space="preserve"> </w:t>
      </w:r>
      <w:r w:rsidRPr="005206BA">
        <w:rPr>
          <w:rFonts w:asciiTheme="minorHAnsi" w:hAnsiTheme="minorHAnsi" w:cstheme="minorHAnsi"/>
        </w:rPr>
        <w:t>signals in order to get a GPS position fix.</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The unit shall be configured to send GNSS sentences on the PI so that the operation of the GNSS receiver can be monitored.</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test equipment shall be configured to periodically send message 1 to the unit over the </w:t>
      </w:r>
      <w:r w:rsidR="008B19DC">
        <w:rPr>
          <w:rFonts w:asciiTheme="minorHAnsi" w:hAnsiTheme="minorHAnsi" w:cstheme="minorHAnsi"/>
        </w:rPr>
        <w:t xml:space="preserve">ASM and </w:t>
      </w:r>
      <w:r w:rsidRPr="005206BA">
        <w:rPr>
          <w:rFonts w:asciiTheme="minorHAnsi" w:hAnsiTheme="minorHAnsi" w:cstheme="minorHAnsi"/>
        </w:rPr>
        <w:t>VDE interface.  The UUT shall output the received message on the PI using a VDM sentence.</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Periodically send a</w:t>
      </w:r>
      <w:r>
        <w:rPr>
          <w:rFonts w:asciiTheme="minorHAnsi" w:hAnsiTheme="minorHAnsi" w:cstheme="minorHAnsi"/>
        </w:rPr>
        <w:t>n</w:t>
      </w:r>
      <w:r w:rsidRPr="005206BA">
        <w:rPr>
          <w:rFonts w:asciiTheme="minorHAnsi" w:hAnsiTheme="minorHAnsi" w:cstheme="minorHAnsi"/>
        </w:rPr>
        <w:t xml:space="preserve"> ABM sentence on the PI and check that its contents are correctly transmitted on the VDE interface.</w:t>
      </w:r>
    </w:p>
    <w:p w:rsidR="005206BA" w:rsidRPr="005206BA" w:rsidRDefault="005206BA" w:rsidP="005206BA">
      <w:pPr>
        <w:rPr>
          <w:rFonts w:asciiTheme="minorHAnsi" w:hAnsiTheme="minorHAnsi" w:cstheme="minorHAnsi"/>
        </w:rPr>
      </w:pPr>
    </w:p>
    <w:p w:rsidR="005206BA" w:rsidRDefault="005206BA" w:rsidP="005206BA">
      <w:pPr>
        <w:pStyle w:val="Heading3"/>
        <w:numPr>
          <w:ilvl w:val="2"/>
          <w:numId w:val="20"/>
        </w:numPr>
        <w:spacing w:before="40"/>
        <w:rPr>
          <w:rFonts w:asciiTheme="minorHAnsi" w:hAnsiTheme="minorHAnsi" w:cstheme="minorHAnsi"/>
        </w:rPr>
      </w:pPr>
      <w:bookmarkStart w:id="45" w:name="_Toc456425878"/>
      <w:bookmarkStart w:id="46" w:name="_Toc476134629"/>
      <w:r w:rsidRPr="005206BA">
        <w:rPr>
          <w:rFonts w:asciiTheme="minorHAnsi" w:hAnsiTheme="minorHAnsi" w:cstheme="minorHAnsi"/>
        </w:rPr>
        <w:t>Required result</w:t>
      </w:r>
      <w:bookmarkEnd w:id="45"/>
      <w:bookmarkEnd w:id="46"/>
    </w:p>
    <w:p w:rsidR="00DA4CF8" w:rsidRPr="00DA4CF8" w:rsidRDefault="00DA4CF8" w:rsidP="00DA4CF8"/>
    <w:p w:rsidR="005206BA" w:rsidRPr="005206BA" w:rsidRDefault="005206BA" w:rsidP="005206BA">
      <w:pPr>
        <w:pStyle w:val="ListParagraph"/>
        <w:numPr>
          <w:ilvl w:val="0"/>
          <w:numId w:val="48"/>
        </w:numPr>
        <w:rPr>
          <w:rFonts w:asciiTheme="minorHAnsi" w:hAnsiTheme="minorHAnsi" w:cstheme="minorHAnsi"/>
        </w:rPr>
      </w:pPr>
      <w:r w:rsidRPr="005206BA">
        <w:rPr>
          <w:rFonts w:asciiTheme="minorHAnsi" w:hAnsiTheme="minorHAnsi" w:cstheme="minorHAnsi"/>
        </w:rPr>
        <w:t>The unit shall obtain a GPS lock and send the position information over the PI.</w:t>
      </w:r>
    </w:p>
    <w:p w:rsidR="005206BA" w:rsidRPr="005206BA" w:rsidRDefault="005206BA" w:rsidP="005206BA">
      <w:pPr>
        <w:pStyle w:val="ListParagraph"/>
        <w:numPr>
          <w:ilvl w:val="0"/>
          <w:numId w:val="48"/>
        </w:numPr>
        <w:rPr>
          <w:rFonts w:asciiTheme="minorHAnsi" w:hAnsiTheme="minorHAnsi" w:cstheme="minorHAnsi"/>
        </w:rPr>
      </w:pPr>
      <w:r w:rsidRPr="005206BA">
        <w:rPr>
          <w:rFonts w:asciiTheme="minorHAnsi" w:hAnsiTheme="minorHAnsi" w:cstheme="minorHAnsi"/>
        </w:rPr>
        <w:t>The unit shall correctly receive all messages received on the VDE interface and correctly output a VDM sentence on the PI.</w:t>
      </w:r>
    </w:p>
    <w:p w:rsidR="005206BA" w:rsidRPr="005206BA" w:rsidRDefault="005206BA" w:rsidP="005206BA">
      <w:pPr>
        <w:pStyle w:val="ListParagraph"/>
        <w:numPr>
          <w:ilvl w:val="0"/>
          <w:numId w:val="48"/>
        </w:numPr>
        <w:rPr>
          <w:rFonts w:asciiTheme="minorHAnsi" w:hAnsiTheme="minorHAnsi" w:cstheme="minorHAnsi"/>
        </w:rPr>
      </w:pPr>
      <w:r w:rsidRPr="005206BA">
        <w:rPr>
          <w:rFonts w:asciiTheme="minorHAnsi" w:hAnsiTheme="minorHAnsi" w:cstheme="minorHAnsi"/>
        </w:rPr>
        <w:t>The unit shall correctly parse all sentence received on the PI and correctly output the corresponding</w:t>
      </w:r>
      <w:r w:rsidR="008B19DC">
        <w:rPr>
          <w:rFonts w:asciiTheme="minorHAnsi" w:hAnsiTheme="minorHAnsi" w:cstheme="minorHAnsi"/>
        </w:rPr>
        <w:t xml:space="preserve"> ASM and </w:t>
      </w:r>
      <w:r w:rsidRPr="005206BA">
        <w:rPr>
          <w:rFonts w:asciiTheme="minorHAnsi" w:hAnsiTheme="minorHAnsi" w:cstheme="minorHAnsi"/>
        </w:rPr>
        <w:t>VDE messages.</w:t>
      </w:r>
    </w:p>
    <w:p w:rsidR="001550EE" w:rsidRDefault="001550EE">
      <w:pPr>
        <w:rPr>
          <w:rFonts w:asciiTheme="minorHAnsi" w:hAnsiTheme="minorHAnsi" w:cstheme="minorHAnsi"/>
        </w:rPr>
      </w:pPr>
      <w:r>
        <w:rPr>
          <w:rFonts w:asciiTheme="minorHAnsi" w:hAnsiTheme="minorHAnsi" w:cstheme="minorHAnsi"/>
        </w:rPr>
        <w:br w:type="page"/>
      </w: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47" w:name="_Toc456425880"/>
      <w:bookmarkStart w:id="48" w:name="_Toc476134630"/>
      <w:r w:rsidRPr="005206BA">
        <w:rPr>
          <w:rFonts w:asciiTheme="minorHAnsi" w:hAnsiTheme="minorHAnsi" w:cstheme="minorHAnsi"/>
          <w:szCs w:val="22"/>
        </w:rPr>
        <w:lastRenderedPageBreak/>
        <w:t>Power supply, special purpose and safety tests</w:t>
      </w:r>
      <w:bookmarkEnd w:id="47"/>
      <w:bookmarkEnd w:id="48"/>
    </w:p>
    <w:p w:rsidR="005206BA" w:rsidRPr="005206BA" w:rsidRDefault="005206BA" w:rsidP="005206BA">
      <w:pPr>
        <w:rPr>
          <w:rFonts w:asciiTheme="minorHAnsi" w:hAnsiTheme="minorHAnsi" w:cstheme="minorHAnsi"/>
          <w:lang w:val="en-US"/>
        </w:rPr>
      </w:pPr>
      <w:r w:rsidRPr="005206BA">
        <w:rPr>
          <w:rFonts w:asciiTheme="minorHAnsi" w:hAnsiTheme="minorHAnsi" w:cstheme="minorHAnsi"/>
          <w:lang w:val="en-US"/>
        </w:rPr>
        <w:t>Tests for power supplies, special purposes and safety shall be performed as specified in IEC 60945, Clauses 7, 11 and 12. Waivers as indicated in IEC 60945 shall apply.</w:t>
      </w:r>
    </w:p>
    <w:p w:rsidR="005206BA" w:rsidRPr="005206BA" w:rsidRDefault="005206BA" w:rsidP="005206BA">
      <w:pPr>
        <w:rPr>
          <w:rFonts w:asciiTheme="minorHAnsi" w:hAnsiTheme="minorHAnsi" w:cstheme="minorHAnsi"/>
          <w:lang w:val="en-US"/>
        </w:rPr>
      </w:pPr>
    </w:p>
    <w:p w:rsidR="005206BA" w:rsidRPr="005206BA" w:rsidRDefault="005206BA" w:rsidP="005206BA">
      <w:pPr>
        <w:rPr>
          <w:rFonts w:asciiTheme="minorHAnsi" w:hAnsiTheme="minorHAnsi" w:cstheme="minorHAnsi"/>
          <w:i/>
          <w:lang w:val="en-US"/>
        </w:rPr>
      </w:pPr>
      <w:r w:rsidRPr="005206BA">
        <w:rPr>
          <w:rFonts w:asciiTheme="minorHAnsi" w:hAnsiTheme="minorHAnsi" w:cstheme="minorHAnsi"/>
          <w:i/>
          <w:lang w:val="en-US"/>
        </w:rPr>
        <w:t>Note:  The following subsections extract the information from IEC 60945, as specified above</w:t>
      </w:r>
      <w:r w:rsidR="001550EE">
        <w:rPr>
          <w:rFonts w:asciiTheme="minorHAnsi" w:hAnsiTheme="minorHAnsi" w:cstheme="minorHAnsi"/>
          <w:i/>
          <w:lang w:val="en-US"/>
        </w:rPr>
        <w:t>.</w:t>
      </w:r>
    </w:p>
    <w:p w:rsidR="007044A5" w:rsidRDefault="007044A5">
      <w:pPr>
        <w:rPr>
          <w:rFonts w:asciiTheme="minorHAnsi" w:hAnsiTheme="minorHAnsi" w:cstheme="minorHAnsi"/>
          <w:lang w:val="en-US"/>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49" w:name="_Ref437947685"/>
      <w:bookmarkStart w:id="50" w:name="_Toc456425881"/>
      <w:bookmarkStart w:id="51" w:name="_Toc476134631"/>
      <w:r w:rsidRPr="005206BA">
        <w:rPr>
          <w:rFonts w:asciiTheme="minorHAnsi" w:hAnsiTheme="minorHAnsi" w:cstheme="minorHAnsi"/>
        </w:rPr>
        <w:t>Extreme power supply</w:t>
      </w:r>
      <w:bookmarkEnd w:id="49"/>
      <w:bookmarkEnd w:id="50"/>
      <w:bookmarkEnd w:id="51"/>
    </w:p>
    <w:p w:rsidR="005206BA" w:rsidRPr="005206BA" w:rsidRDefault="005206BA" w:rsidP="005206BA">
      <w:pPr>
        <w:rPr>
          <w:rFonts w:asciiTheme="minorHAnsi" w:hAnsiTheme="minorHAnsi" w:cstheme="minorHAnsi"/>
        </w:rPr>
      </w:pPr>
      <w:r w:rsidRPr="005206BA">
        <w:rPr>
          <w:rFonts w:asciiTheme="minorHAnsi" w:hAnsiTheme="minorHAnsi" w:cstheme="minorHAnsi"/>
        </w:rPr>
        <w:t>This test is in accordance with IEC 60945, 7.1.</w:t>
      </w:r>
    </w:p>
    <w:p w:rsidR="005206BA" w:rsidRPr="005206BA" w:rsidRDefault="005206BA" w:rsidP="005206BA">
      <w:pPr>
        <w:rPr>
          <w:rFonts w:asciiTheme="minorHAnsi" w:hAnsiTheme="minorHAnsi" w:cstheme="minorHAnsi"/>
          <w:lang w:val="en-US"/>
        </w:rPr>
      </w:pPr>
      <w:r w:rsidRPr="005206BA">
        <w:rPr>
          <w:rFonts w:asciiTheme="minorHAnsi" w:hAnsiTheme="minorHAnsi" w:cstheme="minorHAnsi"/>
          <w:lang w:val="en-US"/>
        </w:rPr>
        <w:t>Tests and performance checks at extreme power supply conditions shall be performed under the environmental conditions indicated in</w:t>
      </w:r>
      <w:r>
        <w:rPr>
          <w:rFonts w:asciiTheme="minorHAnsi" w:hAnsiTheme="minorHAnsi" w:cstheme="minorHAnsi"/>
          <w:lang w:val="en-US"/>
        </w:rPr>
        <w:t xml:space="preserve"> Table 2</w:t>
      </w:r>
      <w:r w:rsidRPr="005206BA">
        <w:rPr>
          <w:rFonts w:asciiTheme="minorHAnsi" w:hAnsiTheme="minorHAnsi" w:cstheme="minorHAnsi"/>
          <w:lang w:val="en-US"/>
        </w:rPr>
        <w:t>.</w:t>
      </w:r>
    </w:p>
    <w:p w:rsidR="005206BA" w:rsidRPr="005206BA" w:rsidRDefault="005206BA" w:rsidP="005206BA">
      <w:pPr>
        <w:rPr>
          <w:rFonts w:asciiTheme="minorHAnsi" w:hAnsiTheme="minorHAnsi" w:cstheme="minorHAnsi"/>
          <w:lang w:val="en-US"/>
        </w:rPr>
      </w:pPr>
    </w:p>
    <w:tbl>
      <w:tblPr>
        <w:tblStyle w:val="TableGrid"/>
        <w:tblW w:w="0" w:type="auto"/>
        <w:tblInd w:w="198" w:type="dxa"/>
        <w:tblLook w:val="04A0" w:firstRow="1" w:lastRow="0" w:firstColumn="1" w:lastColumn="0" w:noHBand="0" w:noVBand="1"/>
      </w:tblPr>
      <w:tblGrid>
        <w:gridCol w:w="2952"/>
        <w:gridCol w:w="3151"/>
        <w:gridCol w:w="3151"/>
      </w:tblGrid>
      <w:tr w:rsidR="005206BA" w:rsidRPr="005206BA" w:rsidTr="005206BA">
        <w:tc>
          <w:tcPr>
            <w:tcW w:w="2952" w:type="dxa"/>
          </w:tcPr>
          <w:p w:rsidR="005206BA" w:rsidRPr="005206BA" w:rsidRDefault="005206BA" w:rsidP="005206BA">
            <w:pPr>
              <w:rPr>
                <w:rFonts w:cstheme="minorHAnsi"/>
                <w:b/>
                <w:lang w:val="en-US"/>
              </w:rPr>
            </w:pPr>
            <w:r w:rsidRPr="005206BA">
              <w:rPr>
                <w:rFonts w:cstheme="minorHAnsi"/>
                <w:b/>
                <w:lang w:val="en-US"/>
              </w:rPr>
              <w:t>Environment</w:t>
            </w:r>
          </w:p>
        </w:tc>
        <w:tc>
          <w:tcPr>
            <w:tcW w:w="3151" w:type="dxa"/>
          </w:tcPr>
          <w:p w:rsidR="005206BA" w:rsidRPr="005206BA" w:rsidRDefault="005206BA" w:rsidP="005206BA">
            <w:pPr>
              <w:rPr>
                <w:rFonts w:cstheme="minorHAnsi"/>
                <w:b/>
                <w:lang w:val="en-US"/>
              </w:rPr>
            </w:pPr>
            <w:r w:rsidRPr="005206BA">
              <w:rPr>
                <w:rFonts w:cstheme="minorHAnsi"/>
                <w:b/>
                <w:lang w:val="en-US"/>
              </w:rPr>
              <w:t>Normal Power Supply</w:t>
            </w:r>
          </w:p>
        </w:tc>
        <w:tc>
          <w:tcPr>
            <w:tcW w:w="3151" w:type="dxa"/>
          </w:tcPr>
          <w:p w:rsidR="005206BA" w:rsidRPr="005206BA" w:rsidRDefault="005206BA" w:rsidP="005206BA">
            <w:pPr>
              <w:rPr>
                <w:rFonts w:cstheme="minorHAnsi"/>
                <w:b/>
                <w:lang w:val="en-US"/>
              </w:rPr>
            </w:pPr>
            <w:r w:rsidRPr="005206BA">
              <w:rPr>
                <w:rFonts w:cstheme="minorHAnsi"/>
                <w:b/>
                <w:lang w:val="en-US"/>
              </w:rPr>
              <w:t>Extreme power supply</w:t>
            </w:r>
          </w:p>
        </w:tc>
      </w:tr>
      <w:tr w:rsidR="005206BA" w:rsidRPr="005206BA" w:rsidTr="005206BA">
        <w:tc>
          <w:tcPr>
            <w:tcW w:w="2952" w:type="dxa"/>
          </w:tcPr>
          <w:p w:rsidR="005206BA" w:rsidRPr="005206BA" w:rsidRDefault="005206BA" w:rsidP="005206BA">
            <w:pPr>
              <w:rPr>
                <w:rFonts w:cstheme="minorHAnsi"/>
              </w:rPr>
            </w:pPr>
            <w:r w:rsidRPr="005206BA">
              <w:rPr>
                <w:rFonts w:cstheme="minorHAnsi"/>
              </w:rPr>
              <w:t>Dry heat</w:t>
            </w:r>
          </w:p>
        </w:tc>
        <w:tc>
          <w:tcPr>
            <w:tcW w:w="3151" w:type="dxa"/>
          </w:tcPr>
          <w:p w:rsidR="005206BA" w:rsidRPr="005206BA" w:rsidRDefault="005206BA" w:rsidP="005206BA">
            <w:pPr>
              <w:rPr>
                <w:rFonts w:cstheme="minorHAnsi"/>
              </w:rPr>
            </w:pPr>
            <w:r w:rsidRPr="005206BA">
              <w:rPr>
                <w:rFonts w:cstheme="minorHAnsi"/>
              </w:rPr>
              <w:t>PT</w:t>
            </w:r>
          </w:p>
        </w:tc>
        <w:tc>
          <w:tcPr>
            <w:tcW w:w="3151" w:type="dxa"/>
          </w:tcPr>
          <w:p w:rsidR="005206BA" w:rsidRPr="005206BA" w:rsidRDefault="005206BA" w:rsidP="005206BA">
            <w:pPr>
              <w:rPr>
                <w:rFonts w:cstheme="minorHAnsi"/>
              </w:rPr>
            </w:pPr>
            <w:r w:rsidRPr="005206BA">
              <w:rPr>
                <w:rFonts w:cstheme="minorHAnsi"/>
              </w:rPr>
              <w:t>PC</w:t>
            </w:r>
          </w:p>
        </w:tc>
      </w:tr>
      <w:tr w:rsidR="005206BA" w:rsidRPr="005206BA" w:rsidTr="005206BA">
        <w:trPr>
          <w:trHeight w:val="219"/>
        </w:trPr>
        <w:tc>
          <w:tcPr>
            <w:tcW w:w="2952" w:type="dxa"/>
          </w:tcPr>
          <w:p w:rsidR="005206BA" w:rsidRPr="005206BA" w:rsidRDefault="005206BA" w:rsidP="005206BA">
            <w:pPr>
              <w:rPr>
                <w:rFonts w:cstheme="minorHAnsi"/>
              </w:rPr>
            </w:pPr>
            <w:r w:rsidRPr="005206BA">
              <w:rPr>
                <w:rFonts w:cstheme="minorHAnsi"/>
              </w:rPr>
              <w:t>Damp heat</w:t>
            </w:r>
          </w:p>
        </w:tc>
        <w:tc>
          <w:tcPr>
            <w:tcW w:w="3151" w:type="dxa"/>
          </w:tcPr>
          <w:p w:rsidR="005206BA" w:rsidRPr="005206BA" w:rsidRDefault="005206BA" w:rsidP="005206BA">
            <w:pPr>
              <w:rPr>
                <w:rFonts w:cstheme="minorHAnsi"/>
              </w:rPr>
            </w:pPr>
            <w:r w:rsidRPr="005206BA">
              <w:rPr>
                <w:rFonts w:cstheme="minorHAnsi"/>
              </w:rPr>
              <w:t>PC</w:t>
            </w:r>
          </w:p>
        </w:tc>
        <w:tc>
          <w:tcPr>
            <w:tcW w:w="3151" w:type="dxa"/>
          </w:tcPr>
          <w:p w:rsidR="005206BA" w:rsidRPr="005206BA" w:rsidRDefault="005206BA" w:rsidP="005206BA">
            <w:pPr>
              <w:rPr>
                <w:rFonts w:cstheme="minorHAnsi"/>
              </w:rPr>
            </w:pPr>
            <w:r w:rsidRPr="005206BA">
              <w:rPr>
                <w:rFonts w:cstheme="minorHAnsi"/>
              </w:rPr>
              <w:t>-</w:t>
            </w:r>
          </w:p>
        </w:tc>
      </w:tr>
      <w:tr w:rsidR="005206BA" w:rsidRPr="005206BA" w:rsidTr="005206BA">
        <w:trPr>
          <w:trHeight w:val="219"/>
        </w:trPr>
        <w:tc>
          <w:tcPr>
            <w:tcW w:w="2952" w:type="dxa"/>
          </w:tcPr>
          <w:p w:rsidR="005206BA" w:rsidRPr="005206BA" w:rsidRDefault="005206BA" w:rsidP="005206BA">
            <w:pPr>
              <w:rPr>
                <w:rFonts w:cstheme="minorHAnsi"/>
              </w:rPr>
            </w:pPr>
            <w:r w:rsidRPr="005206BA">
              <w:rPr>
                <w:rFonts w:cstheme="minorHAnsi"/>
              </w:rPr>
              <w:t>Low temperature</w:t>
            </w:r>
          </w:p>
        </w:tc>
        <w:tc>
          <w:tcPr>
            <w:tcW w:w="3151" w:type="dxa"/>
          </w:tcPr>
          <w:p w:rsidR="005206BA" w:rsidRPr="005206BA" w:rsidRDefault="005206BA" w:rsidP="005206BA">
            <w:pPr>
              <w:rPr>
                <w:rFonts w:cstheme="minorHAnsi"/>
              </w:rPr>
            </w:pPr>
            <w:r w:rsidRPr="005206BA">
              <w:rPr>
                <w:rFonts w:cstheme="minorHAnsi"/>
              </w:rPr>
              <w:t>PT</w:t>
            </w:r>
          </w:p>
        </w:tc>
        <w:tc>
          <w:tcPr>
            <w:tcW w:w="3151" w:type="dxa"/>
          </w:tcPr>
          <w:p w:rsidR="005206BA" w:rsidRPr="005206BA" w:rsidRDefault="005206BA" w:rsidP="005206BA">
            <w:pPr>
              <w:rPr>
                <w:rFonts w:cstheme="minorHAnsi"/>
              </w:rPr>
            </w:pPr>
            <w:r w:rsidRPr="005206BA">
              <w:rPr>
                <w:rFonts w:cstheme="minorHAnsi"/>
              </w:rPr>
              <w:t>PC</w:t>
            </w:r>
          </w:p>
        </w:tc>
      </w:tr>
      <w:tr w:rsidR="005206BA" w:rsidRPr="005206BA" w:rsidTr="005206BA">
        <w:trPr>
          <w:trHeight w:val="219"/>
        </w:trPr>
        <w:tc>
          <w:tcPr>
            <w:tcW w:w="2952" w:type="dxa"/>
          </w:tcPr>
          <w:p w:rsidR="005206BA" w:rsidRPr="005206BA" w:rsidRDefault="005206BA" w:rsidP="005206BA">
            <w:pPr>
              <w:rPr>
                <w:rFonts w:cstheme="minorHAnsi"/>
              </w:rPr>
            </w:pPr>
            <w:r w:rsidRPr="005206BA">
              <w:rPr>
                <w:rFonts w:cstheme="minorHAnsi"/>
              </w:rPr>
              <w:t>Normal temperature</w:t>
            </w:r>
          </w:p>
        </w:tc>
        <w:tc>
          <w:tcPr>
            <w:tcW w:w="3151" w:type="dxa"/>
          </w:tcPr>
          <w:p w:rsidR="005206BA" w:rsidRPr="005206BA" w:rsidRDefault="005206BA" w:rsidP="005206BA">
            <w:pPr>
              <w:rPr>
                <w:rFonts w:cstheme="minorHAnsi"/>
              </w:rPr>
            </w:pPr>
            <w:r w:rsidRPr="005206BA">
              <w:rPr>
                <w:rFonts w:cstheme="minorHAnsi"/>
              </w:rPr>
              <w:t>PT</w:t>
            </w:r>
          </w:p>
        </w:tc>
        <w:tc>
          <w:tcPr>
            <w:tcW w:w="3151" w:type="dxa"/>
          </w:tcPr>
          <w:p w:rsidR="005206BA" w:rsidRPr="005206BA" w:rsidRDefault="005206BA" w:rsidP="005206BA">
            <w:pPr>
              <w:rPr>
                <w:rFonts w:cstheme="minorHAnsi"/>
              </w:rPr>
            </w:pPr>
            <w:r w:rsidRPr="005206BA">
              <w:rPr>
                <w:rFonts w:cstheme="minorHAnsi"/>
              </w:rPr>
              <w:t>PT</w:t>
            </w:r>
          </w:p>
        </w:tc>
      </w:tr>
    </w:tbl>
    <w:p w:rsidR="005206BA" w:rsidRDefault="005206BA" w:rsidP="005206BA">
      <w:pPr>
        <w:pStyle w:val="Caption"/>
      </w:pPr>
      <w:bookmarkStart w:id="52" w:name="_Toc465672538"/>
      <w:bookmarkStart w:id="53" w:name="_Toc456425882"/>
      <w:r>
        <w:t xml:space="preserve">Table </w:t>
      </w:r>
      <w:r w:rsidR="00E8166E">
        <w:fldChar w:fldCharType="begin"/>
      </w:r>
      <w:r w:rsidR="00E8166E">
        <w:instrText xml:space="preserve"> SEQ Table \* ARABIC </w:instrText>
      </w:r>
      <w:r w:rsidR="00E8166E">
        <w:fldChar w:fldCharType="separate"/>
      </w:r>
      <w:r w:rsidR="007044A5">
        <w:rPr>
          <w:noProof/>
        </w:rPr>
        <w:t>2</w:t>
      </w:r>
      <w:r w:rsidR="00E8166E">
        <w:rPr>
          <w:noProof/>
        </w:rPr>
        <w:fldChar w:fldCharType="end"/>
      </w:r>
      <w:r>
        <w:t xml:space="preserve"> - </w:t>
      </w:r>
      <w:r w:rsidRPr="00F87225">
        <w:t>Power supply test schedule</w:t>
      </w:r>
      <w:bookmarkEnd w:id="52"/>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54" w:name="_Toc476134632"/>
      <w:r w:rsidRPr="005206BA">
        <w:rPr>
          <w:rFonts w:asciiTheme="minorHAnsi" w:hAnsiTheme="minorHAnsi" w:cstheme="minorHAnsi"/>
        </w:rPr>
        <w:t>Excessive conditions</w:t>
      </w:r>
      <w:bookmarkEnd w:id="53"/>
      <w:bookmarkEnd w:id="54"/>
    </w:p>
    <w:p w:rsidR="005206BA" w:rsidRPr="005206BA" w:rsidRDefault="005206BA" w:rsidP="005206BA">
      <w:pPr>
        <w:rPr>
          <w:rFonts w:asciiTheme="minorHAnsi" w:hAnsiTheme="minorHAnsi" w:cstheme="minorHAnsi"/>
        </w:rPr>
      </w:pPr>
      <w:r w:rsidRPr="005206BA">
        <w:rPr>
          <w:rFonts w:asciiTheme="minorHAnsi" w:hAnsiTheme="minorHAnsi" w:cstheme="minorHAnsi"/>
        </w:rPr>
        <w:t>This test is in accordance with IEC 60945, 7.2.</w:t>
      </w:r>
    </w:p>
    <w:p w:rsidR="005206BA" w:rsidRPr="005206BA" w:rsidRDefault="005206BA" w:rsidP="005206BA">
      <w:pPr>
        <w:rPr>
          <w:rFonts w:asciiTheme="minorHAnsi" w:hAnsiTheme="minorHAnsi" w:cstheme="minorHAnsi"/>
        </w:rPr>
      </w:pPr>
      <w:r w:rsidRPr="005206BA">
        <w:rPr>
          <w:rFonts w:asciiTheme="minorHAnsi" w:hAnsiTheme="minorHAnsi" w:cstheme="minorHAnsi"/>
        </w:rPr>
        <w:t>Apply -24 VDC to the unit for 5 minutes.  After completion, apply nominal supply power and perform a PC.</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Perform a PC while operating the unit at the minimum extreme power supply voltage, and then the maximum extreme power supply voltage.</w:t>
      </w:r>
    </w:p>
    <w:p w:rsidR="005206BA" w:rsidRPr="005206BA" w:rsidRDefault="005206BA" w:rsidP="005206BA">
      <w:pPr>
        <w:rPr>
          <w:rFonts w:asciiTheme="minorHAnsi" w:hAnsiTheme="minorHAnsi" w:cstheme="minorHAnsi"/>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55" w:name="_Toc456425883"/>
      <w:bookmarkStart w:id="56" w:name="_Toc476134633"/>
      <w:r w:rsidRPr="005206BA">
        <w:rPr>
          <w:rFonts w:asciiTheme="minorHAnsi" w:hAnsiTheme="minorHAnsi" w:cstheme="minorHAnsi"/>
        </w:rPr>
        <w:t>Power supply short-term variation</w:t>
      </w:r>
      <w:bookmarkEnd w:id="55"/>
      <w:bookmarkEnd w:id="56"/>
    </w:p>
    <w:p w:rsidR="005206BA" w:rsidRPr="005206BA" w:rsidRDefault="005206BA" w:rsidP="005206BA">
      <w:pPr>
        <w:rPr>
          <w:rFonts w:asciiTheme="minorHAnsi" w:hAnsiTheme="minorHAnsi" w:cstheme="minorHAnsi"/>
        </w:rPr>
      </w:pPr>
      <w:r w:rsidRPr="005206BA">
        <w:rPr>
          <w:rFonts w:asciiTheme="minorHAnsi" w:hAnsiTheme="minorHAnsi" w:cstheme="minorHAnsi"/>
        </w:rPr>
        <w:t>This test is in accordance with IEC 60945, 7.3.</w:t>
      </w:r>
    </w:p>
    <w:p w:rsidR="005206BA" w:rsidRPr="005206BA" w:rsidRDefault="005206BA" w:rsidP="005206BA">
      <w:pPr>
        <w:rPr>
          <w:rFonts w:asciiTheme="minorHAnsi" w:hAnsiTheme="minorHAnsi" w:cstheme="minorHAnsi"/>
        </w:rPr>
      </w:pPr>
      <w:r w:rsidRPr="005206BA">
        <w:rPr>
          <w:rFonts w:asciiTheme="minorHAnsi" w:hAnsiTheme="minorHAnsi" w:cstheme="minorHAnsi"/>
        </w:rPr>
        <w:t>This test is not applicable to the VDES reference design because it is DC powered.  The test only applies to AC powered equipment.</w:t>
      </w:r>
    </w:p>
    <w:p w:rsidR="005206BA" w:rsidRPr="005206BA" w:rsidRDefault="005206BA" w:rsidP="005206BA">
      <w:pPr>
        <w:rPr>
          <w:rFonts w:asciiTheme="minorHAnsi" w:hAnsiTheme="minorHAnsi" w:cstheme="minorHAnsi"/>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57" w:name="_Toc456425884"/>
      <w:bookmarkStart w:id="58" w:name="_Toc476134634"/>
      <w:r w:rsidRPr="005206BA">
        <w:rPr>
          <w:rFonts w:asciiTheme="minorHAnsi" w:hAnsiTheme="minorHAnsi" w:cstheme="minorHAnsi"/>
        </w:rPr>
        <w:t>Power supply failure</w:t>
      </w:r>
      <w:bookmarkEnd w:id="57"/>
      <w:bookmarkEnd w:id="58"/>
    </w:p>
    <w:p w:rsidR="005206BA" w:rsidRPr="005206BA" w:rsidRDefault="005206BA" w:rsidP="005206BA">
      <w:pPr>
        <w:rPr>
          <w:rFonts w:asciiTheme="minorHAnsi" w:hAnsiTheme="minorHAnsi" w:cstheme="minorHAnsi"/>
        </w:rPr>
      </w:pPr>
      <w:r w:rsidRPr="005206BA">
        <w:rPr>
          <w:rFonts w:asciiTheme="minorHAnsi" w:hAnsiTheme="minorHAnsi" w:cstheme="minorHAnsi"/>
        </w:rPr>
        <w:t>This test is in accordance with IEC 60945, 7.4.</w:t>
      </w:r>
    </w:p>
    <w:p w:rsidR="005206BA" w:rsidRPr="005206BA" w:rsidRDefault="005206BA" w:rsidP="005206BA">
      <w:pPr>
        <w:rPr>
          <w:rFonts w:asciiTheme="minorHAnsi" w:hAnsiTheme="minorHAnsi" w:cstheme="minorHAnsi"/>
        </w:rPr>
      </w:pPr>
      <w:r w:rsidRPr="005206BA">
        <w:rPr>
          <w:rFonts w:asciiTheme="minorHAnsi" w:hAnsiTheme="minorHAnsi" w:cstheme="minorHAnsi"/>
        </w:rPr>
        <w:t>Subject the EUT to three breaks in power supply of duration 60 s each.</w:t>
      </w:r>
    </w:p>
    <w:p w:rsidR="005206BA" w:rsidRPr="005206BA" w:rsidRDefault="005206BA" w:rsidP="005206BA">
      <w:pPr>
        <w:rPr>
          <w:rFonts w:asciiTheme="minorHAnsi" w:hAnsiTheme="minorHAnsi" w:cstheme="minorHAnsi"/>
        </w:rPr>
      </w:pPr>
      <w:r w:rsidRPr="005206BA">
        <w:rPr>
          <w:rFonts w:asciiTheme="minorHAnsi" w:hAnsiTheme="minorHAnsi" w:cstheme="minorHAnsi"/>
        </w:rPr>
        <w:t>Perform a PC after the test to ensure that the unit is still operating correctly with no corruption or loss of software or essential data.</w:t>
      </w:r>
    </w:p>
    <w:p w:rsidR="005206BA" w:rsidRPr="005206BA" w:rsidRDefault="005206BA" w:rsidP="005206BA">
      <w:pPr>
        <w:rPr>
          <w:rFonts w:asciiTheme="minorHAnsi" w:hAnsiTheme="minorHAnsi" w:cstheme="minorHAnsi"/>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59" w:name="_Toc456425885"/>
      <w:bookmarkStart w:id="60" w:name="_Toc476134635"/>
      <w:r w:rsidRPr="005206BA">
        <w:rPr>
          <w:rFonts w:asciiTheme="minorHAnsi" w:hAnsiTheme="minorHAnsi" w:cstheme="minorHAnsi"/>
        </w:rPr>
        <w:t>Compass Safe Distance</w:t>
      </w:r>
      <w:bookmarkEnd w:id="59"/>
      <w:bookmarkEnd w:id="60"/>
    </w:p>
    <w:p w:rsidR="005206BA" w:rsidRPr="005206BA" w:rsidRDefault="005206BA" w:rsidP="005206BA">
      <w:pPr>
        <w:rPr>
          <w:rFonts w:asciiTheme="minorHAnsi" w:hAnsiTheme="minorHAnsi" w:cstheme="minorHAnsi"/>
        </w:rPr>
      </w:pPr>
      <w:r w:rsidRPr="005206BA">
        <w:rPr>
          <w:rFonts w:asciiTheme="minorHAnsi" w:hAnsiTheme="minorHAnsi" w:cstheme="minorHAnsi"/>
        </w:rPr>
        <w:t>This test is in accordance with IEC60945, 11.2</w:t>
      </w:r>
    </w:p>
    <w:p w:rsidR="005206BA" w:rsidRPr="005206BA" w:rsidRDefault="005206BA" w:rsidP="005206BA">
      <w:pPr>
        <w:rPr>
          <w:rFonts w:asciiTheme="minorHAnsi" w:hAnsiTheme="minorHAnsi" w:cstheme="minorHAnsi"/>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61" w:name="_Toc476134636"/>
      <w:r w:rsidRPr="005206BA">
        <w:rPr>
          <w:rFonts w:asciiTheme="minorHAnsi" w:hAnsiTheme="minorHAnsi" w:cstheme="minorHAnsi"/>
        </w:rPr>
        <w:t>Additional PSU tests</w:t>
      </w:r>
      <w:bookmarkEnd w:id="61"/>
    </w:p>
    <w:p w:rsidR="005206BA" w:rsidRPr="005206BA" w:rsidRDefault="005206BA" w:rsidP="005206BA">
      <w:pPr>
        <w:rPr>
          <w:rFonts w:asciiTheme="minorHAnsi" w:hAnsiTheme="minorHAnsi" w:cstheme="minorHAnsi"/>
        </w:rPr>
      </w:pPr>
      <w:r w:rsidRPr="005206BA">
        <w:rPr>
          <w:rFonts w:asciiTheme="minorHAnsi" w:hAnsiTheme="minorHAnsi" w:cstheme="minorHAnsi"/>
        </w:rPr>
        <w:t>Brown out:  Slowly change PSU input voltage.</w:t>
      </w:r>
    </w:p>
    <w:p w:rsidR="005206BA" w:rsidRDefault="005206BA" w:rsidP="005206BA">
      <w:pPr>
        <w:rPr>
          <w:rFonts w:asciiTheme="minorHAnsi" w:hAnsiTheme="minorHAnsi" w:cstheme="minorHAnsi"/>
        </w:rPr>
      </w:pPr>
      <w:r w:rsidRPr="005206BA">
        <w:rPr>
          <w:rFonts w:asciiTheme="minorHAnsi" w:hAnsiTheme="minorHAnsi" w:cstheme="minorHAnsi"/>
        </w:rPr>
        <w:t>Voltage spike:  20 ms; 200% of input voltage [48 V]; Low impedance.</w:t>
      </w:r>
    </w:p>
    <w:p w:rsidR="001550EE" w:rsidRDefault="001550EE">
      <w:pPr>
        <w:rPr>
          <w:rFonts w:asciiTheme="minorHAnsi" w:hAnsiTheme="minorHAnsi" w:cstheme="minorHAnsi"/>
        </w:rPr>
      </w:pPr>
      <w:r>
        <w:rPr>
          <w:rFonts w:asciiTheme="minorHAnsi" w:hAnsiTheme="minorHAnsi" w:cstheme="minorHAnsi"/>
        </w:rPr>
        <w:br w:type="page"/>
      </w: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62" w:name="_Toc456425886"/>
      <w:bookmarkStart w:id="63" w:name="_Toc476134637"/>
      <w:r w:rsidRPr="005206BA">
        <w:rPr>
          <w:rFonts w:asciiTheme="minorHAnsi" w:hAnsiTheme="minorHAnsi" w:cstheme="minorHAnsi"/>
          <w:szCs w:val="22"/>
        </w:rPr>
        <w:lastRenderedPageBreak/>
        <w:t>Environmental tests</w:t>
      </w:r>
      <w:bookmarkEnd w:id="62"/>
      <w:bookmarkEnd w:id="63"/>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w:t>
      </w:r>
      <w:r w:rsidR="008B19DC">
        <w:rPr>
          <w:rFonts w:asciiTheme="minorHAnsi" w:hAnsiTheme="minorHAnsi" w:cstheme="minorHAnsi"/>
        </w:rPr>
        <w:t xml:space="preserve">ASM and </w:t>
      </w:r>
      <w:r w:rsidRPr="005206BA">
        <w:rPr>
          <w:rFonts w:asciiTheme="minorHAnsi" w:hAnsiTheme="minorHAnsi" w:cstheme="minorHAnsi"/>
        </w:rPr>
        <w:t xml:space="preserve">VDE </w:t>
      </w:r>
      <w:r w:rsidR="008B19DC">
        <w:rPr>
          <w:rFonts w:asciiTheme="minorHAnsi" w:hAnsiTheme="minorHAnsi" w:cstheme="minorHAnsi"/>
        </w:rPr>
        <w:t>test</w:t>
      </w:r>
      <w:r w:rsidRPr="005206BA">
        <w:rPr>
          <w:rFonts w:asciiTheme="minorHAnsi" w:hAnsiTheme="minorHAnsi" w:cstheme="minorHAnsi"/>
        </w:rPr>
        <w:t xml:space="preserve"> complies to the “Protected” environmental specification from IEC 60945 clause 8.1, as listed in</w:t>
      </w:r>
      <w:r w:rsidR="00DA4CF8">
        <w:rPr>
          <w:rFonts w:asciiTheme="minorHAnsi" w:hAnsiTheme="minorHAnsi" w:cstheme="minorHAnsi"/>
        </w:rPr>
        <w:t xml:space="preserve"> Table 3</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2610"/>
        <w:gridCol w:w="7380"/>
      </w:tblGrid>
      <w:tr w:rsidR="005206BA" w:rsidRPr="005206BA" w:rsidTr="005206BA">
        <w:tc>
          <w:tcPr>
            <w:tcW w:w="2610" w:type="dxa"/>
          </w:tcPr>
          <w:p w:rsidR="005206BA" w:rsidRPr="005206BA" w:rsidRDefault="005206BA" w:rsidP="005206BA">
            <w:pPr>
              <w:rPr>
                <w:rFonts w:cstheme="minorHAnsi"/>
                <w:b/>
                <w:lang w:val="en-US"/>
              </w:rPr>
            </w:pPr>
            <w:r w:rsidRPr="005206BA">
              <w:rPr>
                <w:rFonts w:cstheme="minorHAnsi"/>
                <w:b/>
                <w:lang w:val="en-US"/>
              </w:rPr>
              <w:t>Parameter</w:t>
            </w:r>
          </w:p>
        </w:tc>
        <w:tc>
          <w:tcPr>
            <w:tcW w:w="7380" w:type="dxa"/>
          </w:tcPr>
          <w:p w:rsidR="005206BA" w:rsidRPr="005206BA" w:rsidRDefault="005206BA" w:rsidP="005206BA">
            <w:pPr>
              <w:rPr>
                <w:rFonts w:cstheme="minorHAnsi"/>
                <w:b/>
                <w:lang w:val="en-US"/>
              </w:rPr>
            </w:pPr>
            <w:r w:rsidRPr="005206BA">
              <w:rPr>
                <w:rFonts w:cstheme="minorHAnsi"/>
                <w:b/>
                <w:lang w:val="en-US"/>
              </w:rPr>
              <w:t>Value</w:t>
            </w:r>
          </w:p>
        </w:tc>
      </w:tr>
      <w:tr w:rsidR="005206BA" w:rsidRPr="005206BA" w:rsidTr="005206BA">
        <w:trPr>
          <w:trHeight w:val="204"/>
        </w:trPr>
        <w:tc>
          <w:tcPr>
            <w:tcW w:w="2610" w:type="dxa"/>
          </w:tcPr>
          <w:p w:rsidR="005206BA" w:rsidRPr="005206BA" w:rsidRDefault="005206BA" w:rsidP="005206BA">
            <w:pPr>
              <w:rPr>
                <w:rFonts w:cstheme="minorHAnsi"/>
              </w:rPr>
            </w:pPr>
            <w:r w:rsidRPr="005206BA">
              <w:rPr>
                <w:rFonts w:cstheme="minorHAnsi"/>
              </w:rPr>
              <w:t>Dry Heat</w:t>
            </w:r>
          </w:p>
        </w:tc>
        <w:tc>
          <w:tcPr>
            <w:tcW w:w="7380" w:type="dxa"/>
          </w:tcPr>
          <w:p w:rsidR="005206BA" w:rsidRPr="005206BA" w:rsidRDefault="005206BA" w:rsidP="005206BA">
            <w:pPr>
              <w:rPr>
                <w:rFonts w:cstheme="minorHAnsi"/>
              </w:rPr>
            </w:pPr>
            <w:r w:rsidRPr="005206BA">
              <w:rPr>
                <w:rFonts w:cstheme="minorHAnsi"/>
              </w:rPr>
              <w:t xml:space="preserve">+55 </w:t>
            </w:r>
            <w:r w:rsidRPr="005206BA">
              <w:rPr>
                <w:rFonts w:cstheme="minorHAnsi"/>
              </w:rPr>
              <w:sym w:font="Symbol" w:char="F0B0"/>
            </w:r>
            <w:r w:rsidRPr="005206BA">
              <w:rPr>
                <w:rFonts w:cstheme="minorHAnsi"/>
              </w:rPr>
              <w:t>C</w:t>
            </w:r>
          </w:p>
        </w:tc>
      </w:tr>
      <w:tr w:rsidR="005206BA" w:rsidRPr="005206BA" w:rsidTr="005206BA">
        <w:trPr>
          <w:trHeight w:val="204"/>
        </w:trPr>
        <w:tc>
          <w:tcPr>
            <w:tcW w:w="2610" w:type="dxa"/>
          </w:tcPr>
          <w:p w:rsidR="005206BA" w:rsidRPr="005206BA" w:rsidRDefault="005206BA" w:rsidP="005206BA">
            <w:pPr>
              <w:rPr>
                <w:rFonts w:cstheme="minorHAnsi"/>
              </w:rPr>
            </w:pPr>
            <w:r w:rsidRPr="005206BA">
              <w:rPr>
                <w:rFonts w:cstheme="minorHAnsi"/>
              </w:rPr>
              <w:t>Damp Heat</w:t>
            </w:r>
          </w:p>
        </w:tc>
        <w:tc>
          <w:tcPr>
            <w:tcW w:w="7380" w:type="dxa"/>
          </w:tcPr>
          <w:p w:rsidR="005206BA" w:rsidRPr="005206BA" w:rsidRDefault="005206BA" w:rsidP="005206BA">
            <w:pPr>
              <w:rPr>
                <w:rFonts w:cstheme="minorHAnsi"/>
              </w:rPr>
            </w:pPr>
            <w:r w:rsidRPr="005206BA">
              <w:rPr>
                <w:rFonts w:cstheme="minorHAnsi"/>
              </w:rPr>
              <w:t xml:space="preserve">+40 </w:t>
            </w:r>
            <w:r w:rsidRPr="005206BA">
              <w:rPr>
                <w:rFonts w:cstheme="minorHAnsi"/>
              </w:rPr>
              <w:sym w:font="Symbol" w:char="F0B0"/>
            </w:r>
            <w:r w:rsidRPr="005206BA">
              <w:rPr>
                <w:rFonts w:cstheme="minorHAnsi"/>
              </w:rPr>
              <w:t>C @ 93 % relative humidity</w:t>
            </w:r>
          </w:p>
        </w:tc>
      </w:tr>
      <w:tr w:rsidR="005206BA" w:rsidRPr="005206BA" w:rsidTr="005206BA">
        <w:trPr>
          <w:trHeight w:val="204"/>
        </w:trPr>
        <w:tc>
          <w:tcPr>
            <w:tcW w:w="2610" w:type="dxa"/>
          </w:tcPr>
          <w:p w:rsidR="005206BA" w:rsidRPr="005206BA" w:rsidRDefault="005206BA" w:rsidP="005206BA">
            <w:pPr>
              <w:rPr>
                <w:rFonts w:cstheme="minorHAnsi"/>
              </w:rPr>
            </w:pPr>
            <w:r w:rsidRPr="005206BA">
              <w:rPr>
                <w:rFonts w:cstheme="minorHAnsi"/>
              </w:rPr>
              <w:t>Low temperature</w:t>
            </w:r>
          </w:p>
        </w:tc>
        <w:tc>
          <w:tcPr>
            <w:tcW w:w="7380" w:type="dxa"/>
          </w:tcPr>
          <w:p w:rsidR="005206BA" w:rsidRPr="005206BA" w:rsidRDefault="005206BA" w:rsidP="005206BA">
            <w:pPr>
              <w:rPr>
                <w:rFonts w:cstheme="minorHAnsi"/>
              </w:rPr>
            </w:pPr>
            <w:r w:rsidRPr="005206BA">
              <w:rPr>
                <w:rFonts w:cstheme="minorHAnsi"/>
              </w:rPr>
              <w:t xml:space="preserve">-15 </w:t>
            </w:r>
            <w:r w:rsidRPr="005206BA">
              <w:rPr>
                <w:rFonts w:cstheme="minorHAnsi"/>
              </w:rPr>
              <w:sym w:font="Symbol" w:char="F0B0"/>
            </w:r>
            <w:r w:rsidRPr="005206BA">
              <w:rPr>
                <w:rFonts w:cstheme="minorHAnsi"/>
              </w:rPr>
              <w:t>C</w:t>
            </w:r>
          </w:p>
        </w:tc>
      </w:tr>
      <w:tr w:rsidR="005206BA" w:rsidRPr="005206BA" w:rsidTr="005206BA">
        <w:trPr>
          <w:trHeight w:val="204"/>
        </w:trPr>
        <w:tc>
          <w:tcPr>
            <w:tcW w:w="2610" w:type="dxa"/>
          </w:tcPr>
          <w:p w:rsidR="005206BA" w:rsidRPr="005206BA" w:rsidRDefault="005206BA" w:rsidP="005206BA">
            <w:pPr>
              <w:rPr>
                <w:rFonts w:cstheme="minorHAnsi"/>
              </w:rPr>
            </w:pPr>
            <w:r w:rsidRPr="005206BA">
              <w:rPr>
                <w:rFonts w:cstheme="minorHAnsi"/>
              </w:rPr>
              <w:t>Normal temperature</w:t>
            </w:r>
          </w:p>
        </w:tc>
        <w:tc>
          <w:tcPr>
            <w:tcW w:w="7380" w:type="dxa"/>
          </w:tcPr>
          <w:p w:rsidR="005206BA" w:rsidRPr="005206BA" w:rsidRDefault="005206BA" w:rsidP="005206BA">
            <w:pPr>
              <w:rPr>
                <w:rFonts w:cstheme="minorHAnsi"/>
              </w:rPr>
            </w:pPr>
            <w:r w:rsidRPr="005206BA">
              <w:rPr>
                <w:rFonts w:cstheme="minorHAnsi"/>
              </w:rPr>
              <w:t xml:space="preserve">+25 </w:t>
            </w:r>
            <w:r w:rsidRPr="005206BA">
              <w:rPr>
                <w:rFonts w:cstheme="minorHAnsi"/>
              </w:rPr>
              <w:sym w:font="Symbol" w:char="F0B0"/>
            </w:r>
            <w:r w:rsidRPr="005206BA">
              <w:rPr>
                <w:rFonts w:cstheme="minorHAnsi"/>
              </w:rPr>
              <w:t>C</w:t>
            </w:r>
          </w:p>
        </w:tc>
      </w:tr>
      <w:tr w:rsidR="005206BA" w:rsidRPr="005206BA" w:rsidTr="005206BA">
        <w:trPr>
          <w:trHeight w:val="204"/>
        </w:trPr>
        <w:tc>
          <w:tcPr>
            <w:tcW w:w="2610" w:type="dxa"/>
          </w:tcPr>
          <w:p w:rsidR="005206BA" w:rsidRPr="005206BA" w:rsidRDefault="005206BA" w:rsidP="005206BA">
            <w:pPr>
              <w:rPr>
                <w:rFonts w:cstheme="minorHAnsi"/>
              </w:rPr>
            </w:pPr>
            <w:r w:rsidRPr="005206BA">
              <w:rPr>
                <w:rFonts w:cstheme="minorHAnsi"/>
              </w:rPr>
              <w:t>Vibration</w:t>
            </w:r>
          </w:p>
        </w:tc>
        <w:tc>
          <w:tcPr>
            <w:tcW w:w="7380" w:type="dxa"/>
          </w:tcPr>
          <w:p w:rsidR="005206BA" w:rsidRPr="005206BA" w:rsidRDefault="005206BA" w:rsidP="005206BA">
            <w:pPr>
              <w:rPr>
                <w:rFonts w:cstheme="minorHAnsi"/>
              </w:rPr>
            </w:pPr>
            <w:r w:rsidRPr="005206BA">
              <w:rPr>
                <w:rFonts w:cstheme="minorHAnsi"/>
              </w:rPr>
              <w:t xml:space="preserve">2Hz – 13.2 Hz at </w:t>
            </w:r>
            <w:r w:rsidRPr="005206BA">
              <w:rPr>
                <w:rFonts w:cstheme="minorHAnsi"/>
              </w:rPr>
              <w:sym w:font="Symbol" w:char="F0B1"/>
            </w:r>
            <w:r w:rsidRPr="005206BA">
              <w:rPr>
                <w:rFonts w:cstheme="minorHAnsi"/>
              </w:rPr>
              <w:t xml:space="preserve"> 1mm</w:t>
            </w:r>
          </w:p>
          <w:p w:rsidR="005206BA" w:rsidRPr="005206BA" w:rsidRDefault="005206BA" w:rsidP="005206BA">
            <w:pPr>
              <w:rPr>
                <w:rFonts w:cstheme="minorHAnsi"/>
              </w:rPr>
            </w:pPr>
            <w:r w:rsidRPr="005206BA">
              <w:rPr>
                <w:rFonts w:cstheme="minorHAnsi"/>
              </w:rPr>
              <w:t>13.2 Hz – 100 Hz at 7m/s</w:t>
            </w:r>
            <w:r w:rsidRPr="005206BA">
              <w:rPr>
                <w:rFonts w:cstheme="minorHAnsi"/>
                <w:vertAlign w:val="superscript"/>
              </w:rPr>
              <w:t>2</w:t>
            </w:r>
          </w:p>
          <w:p w:rsidR="005206BA" w:rsidRPr="005206BA" w:rsidRDefault="005206BA" w:rsidP="005206BA">
            <w:pPr>
              <w:rPr>
                <w:rFonts w:cstheme="minorHAnsi"/>
              </w:rPr>
            </w:pPr>
            <w:r w:rsidRPr="005206BA">
              <w:rPr>
                <w:rFonts w:cstheme="minorHAnsi"/>
              </w:rPr>
              <w:t>2 hours on each resonance, otherwise 2 hours at 30 Hz in all three axes.</w:t>
            </w:r>
          </w:p>
        </w:tc>
      </w:tr>
      <w:tr w:rsidR="005206BA" w:rsidRPr="005206BA" w:rsidTr="005206BA">
        <w:trPr>
          <w:trHeight w:val="204"/>
        </w:trPr>
        <w:tc>
          <w:tcPr>
            <w:tcW w:w="2610" w:type="dxa"/>
          </w:tcPr>
          <w:p w:rsidR="005206BA" w:rsidRPr="005206BA" w:rsidRDefault="005206BA" w:rsidP="005206BA">
            <w:pPr>
              <w:rPr>
                <w:rFonts w:cstheme="minorHAnsi"/>
              </w:rPr>
            </w:pPr>
            <w:r w:rsidRPr="005206BA">
              <w:rPr>
                <w:rFonts w:cstheme="minorHAnsi"/>
              </w:rPr>
              <w:t>Corrosion</w:t>
            </w:r>
          </w:p>
        </w:tc>
        <w:tc>
          <w:tcPr>
            <w:tcW w:w="7380" w:type="dxa"/>
          </w:tcPr>
          <w:p w:rsidR="005206BA" w:rsidRPr="005206BA" w:rsidRDefault="005206BA" w:rsidP="005206BA">
            <w:pPr>
              <w:rPr>
                <w:rFonts w:cstheme="minorHAnsi"/>
              </w:rPr>
            </w:pPr>
            <w:r w:rsidRPr="005206BA">
              <w:rPr>
                <w:rFonts w:cstheme="minorHAnsi"/>
              </w:rPr>
              <w:t xml:space="preserve">For periods of seven days at 40 </w:t>
            </w:r>
            <w:r w:rsidRPr="005206BA">
              <w:rPr>
                <w:rFonts w:cstheme="minorHAnsi"/>
              </w:rPr>
              <w:sym w:font="Symbol" w:char="F0B0"/>
            </w:r>
            <w:r w:rsidRPr="005206BA">
              <w:rPr>
                <w:rFonts w:cstheme="minorHAnsi"/>
              </w:rPr>
              <w:t>C with 90 % - 95 % relative humidity after 2 hour salt spray.</w:t>
            </w:r>
          </w:p>
        </w:tc>
      </w:tr>
    </w:tbl>
    <w:p w:rsidR="00AD7CF3" w:rsidRDefault="00AD7CF3" w:rsidP="00AD7CF3">
      <w:pPr>
        <w:pStyle w:val="Caption"/>
        <w:rPr>
          <w:rFonts w:cstheme="minorHAnsi"/>
        </w:rPr>
      </w:pPr>
      <w:bookmarkStart w:id="64" w:name="_Toc465672539"/>
      <w:r>
        <w:t xml:space="preserve">Table </w:t>
      </w:r>
      <w:r w:rsidR="00E8166E">
        <w:fldChar w:fldCharType="begin"/>
      </w:r>
      <w:r w:rsidR="00E8166E">
        <w:instrText xml:space="preserve"> SEQ Table \* ARABIC </w:instrText>
      </w:r>
      <w:r w:rsidR="00E8166E">
        <w:fldChar w:fldCharType="separate"/>
      </w:r>
      <w:r w:rsidR="007044A5">
        <w:rPr>
          <w:noProof/>
        </w:rPr>
        <w:t>3</w:t>
      </w:r>
      <w:r w:rsidR="00E8166E">
        <w:rPr>
          <w:noProof/>
        </w:rPr>
        <w:fldChar w:fldCharType="end"/>
      </w:r>
      <w:r>
        <w:t xml:space="preserve"> - </w:t>
      </w:r>
      <w:r w:rsidRPr="009276FA">
        <w:t>Environmental test conditions</w:t>
      </w:r>
      <w:bookmarkEnd w:id="64"/>
    </w:p>
    <w:p w:rsidR="005206BA" w:rsidRDefault="005206BA" w:rsidP="005206BA">
      <w:pPr>
        <w:rPr>
          <w:rFonts w:asciiTheme="minorHAnsi" w:hAnsiTheme="minorHAnsi" w:cstheme="minorHAnsi"/>
        </w:rPr>
      </w:pPr>
      <w:r w:rsidRPr="005206BA">
        <w:rPr>
          <w:rFonts w:asciiTheme="minorHAnsi" w:hAnsiTheme="minorHAnsi" w:cstheme="minorHAnsi"/>
        </w:rPr>
        <w:t xml:space="preserve">The following environmental tests are not applicable to the </w:t>
      </w:r>
      <w:r w:rsidR="008B19DC">
        <w:rPr>
          <w:rFonts w:asciiTheme="minorHAnsi" w:hAnsiTheme="minorHAnsi" w:cstheme="minorHAnsi"/>
        </w:rPr>
        <w:t xml:space="preserve">ASM and </w:t>
      </w:r>
      <w:r w:rsidRPr="005206BA">
        <w:rPr>
          <w:rFonts w:asciiTheme="minorHAnsi" w:hAnsiTheme="minorHAnsi" w:cstheme="minorHAnsi"/>
        </w:rPr>
        <w:t xml:space="preserve">VDE </w:t>
      </w:r>
      <w:r w:rsidR="008B19DC">
        <w:rPr>
          <w:rFonts w:asciiTheme="minorHAnsi" w:hAnsiTheme="minorHAnsi" w:cstheme="minorHAnsi"/>
        </w:rPr>
        <w:t>test</w:t>
      </w:r>
      <w:r w:rsidRPr="005206BA">
        <w:rPr>
          <w:rFonts w:asciiTheme="minorHAnsi" w:hAnsiTheme="minorHAnsi" w:cstheme="minorHAnsi"/>
        </w:rPr>
        <w:t>:</w:t>
      </w:r>
    </w:p>
    <w:p w:rsidR="00AD7CF3" w:rsidRPr="005206BA" w:rsidRDefault="00AD7CF3" w:rsidP="005206BA">
      <w:pPr>
        <w:rPr>
          <w:rFonts w:asciiTheme="minorHAnsi" w:hAnsiTheme="minorHAnsi" w:cstheme="minorHAnsi"/>
        </w:rPr>
      </w:pPr>
    </w:p>
    <w:p w:rsidR="005206BA" w:rsidRPr="005206BA" w:rsidRDefault="005206BA" w:rsidP="00AD7CF3">
      <w:pPr>
        <w:pStyle w:val="ListParagraph"/>
        <w:numPr>
          <w:ilvl w:val="0"/>
          <w:numId w:val="49"/>
        </w:numPr>
        <w:contextualSpacing/>
        <w:rPr>
          <w:rFonts w:asciiTheme="minorHAnsi" w:hAnsiTheme="minorHAnsi" w:cstheme="minorHAnsi"/>
        </w:rPr>
      </w:pPr>
      <w:r w:rsidRPr="005206BA">
        <w:rPr>
          <w:rFonts w:asciiTheme="minorHAnsi" w:hAnsiTheme="minorHAnsi" w:cstheme="minorHAnsi"/>
        </w:rPr>
        <w:t>Thermal shock.</w:t>
      </w:r>
    </w:p>
    <w:p w:rsidR="005206BA" w:rsidRPr="005206BA" w:rsidRDefault="005206BA" w:rsidP="00AD7CF3">
      <w:pPr>
        <w:pStyle w:val="ListParagraph"/>
        <w:numPr>
          <w:ilvl w:val="0"/>
          <w:numId w:val="49"/>
        </w:numPr>
        <w:contextualSpacing/>
        <w:rPr>
          <w:rFonts w:asciiTheme="minorHAnsi" w:hAnsiTheme="minorHAnsi" w:cstheme="minorHAnsi"/>
        </w:rPr>
      </w:pPr>
      <w:r w:rsidRPr="005206BA">
        <w:rPr>
          <w:rFonts w:asciiTheme="minorHAnsi" w:hAnsiTheme="minorHAnsi" w:cstheme="minorHAnsi"/>
        </w:rPr>
        <w:t>Drop onto hard surface.</w:t>
      </w:r>
    </w:p>
    <w:p w:rsidR="005206BA" w:rsidRPr="005206BA" w:rsidRDefault="005206BA" w:rsidP="00AD7CF3">
      <w:pPr>
        <w:pStyle w:val="ListParagraph"/>
        <w:numPr>
          <w:ilvl w:val="0"/>
          <w:numId w:val="49"/>
        </w:numPr>
        <w:contextualSpacing/>
        <w:rPr>
          <w:rFonts w:asciiTheme="minorHAnsi" w:hAnsiTheme="minorHAnsi" w:cstheme="minorHAnsi"/>
        </w:rPr>
      </w:pPr>
      <w:r w:rsidRPr="005206BA">
        <w:rPr>
          <w:rFonts w:asciiTheme="minorHAnsi" w:hAnsiTheme="minorHAnsi" w:cstheme="minorHAnsi"/>
        </w:rPr>
        <w:t>Drop into water.</w:t>
      </w:r>
    </w:p>
    <w:p w:rsidR="005206BA" w:rsidRPr="005206BA" w:rsidRDefault="005206BA" w:rsidP="00AD7CF3">
      <w:pPr>
        <w:pStyle w:val="ListParagraph"/>
        <w:numPr>
          <w:ilvl w:val="0"/>
          <w:numId w:val="49"/>
        </w:numPr>
        <w:contextualSpacing/>
        <w:rPr>
          <w:rFonts w:asciiTheme="minorHAnsi" w:hAnsiTheme="minorHAnsi" w:cstheme="minorHAnsi"/>
        </w:rPr>
      </w:pPr>
      <w:r w:rsidRPr="005206BA">
        <w:rPr>
          <w:rFonts w:asciiTheme="minorHAnsi" w:hAnsiTheme="minorHAnsi" w:cstheme="minorHAnsi"/>
        </w:rPr>
        <w:t>Rain and spray.</w:t>
      </w:r>
    </w:p>
    <w:p w:rsidR="005206BA" w:rsidRPr="005206BA" w:rsidRDefault="005206BA" w:rsidP="00AD7CF3">
      <w:pPr>
        <w:pStyle w:val="ListParagraph"/>
        <w:numPr>
          <w:ilvl w:val="0"/>
          <w:numId w:val="49"/>
        </w:numPr>
        <w:contextualSpacing/>
        <w:rPr>
          <w:rFonts w:asciiTheme="minorHAnsi" w:hAnsiTheme="minorHAnsi" w:cstheme="minorHAnsi"/>
        </w:rPr>
      </w:pPr>
      <w:r w:rsidRPr="005206BA">
        <w:rPr>
          <w:rFonts w:asciiTheme="minorHAnsi" w:hAnsiTheme="minorHAnsi" w:cstheme="minorHAnsi"/>
        </w:rPr>
        <w:t>Water immersion.</w:t>
      </w:r>
    </w:p>
    <w:p w:rsidR="005206BA" w:rsidRPr="005206BA" w:rsidRDefault="005206BA" w:rsidP="00AD7CF3">
      <w:pPr>
        <w:pStyle w:val="ListParagraph"/>
        <w:numPr>
          <w:ilvl w:val="0"/>
          <w:numId w:val="49"/>
        </w:numPr>
        <w:contextualSpacing/>
        <w:rPr>
          <w:rFonts w:asciiTheme="minorHAnsi" w:hAnsiTheme="minorHAnsi" w:cstheme="minorHAnsi"/>
        </w:rPr>
      </w:pPr>
      <w:r w:rsidRPr="005206BA">
        <w:rPr>
          <w:rFonts w:asciiTheme="minorHAnsi" w:hAnsiTheme="minorHAnsi" w:cstheme="minorHAnsi"/>
        </w:rPr>
        <w:t>Solar radiation.</w:t>
      </w:r>
    </w:p>
    <w:p w:rsidR="005206BA" w:rsidRPr="005206BA" w:rsidRDefault="005206BA" w:rsidP="00AD7CF3">
      <w:pPr>
        <w:pStyle w:val="ListParagraph"/>
        <w:numPr>
          <w:ilvl w:val="0"/>
          <w:numId w:val="49"/>
        </w:numPr>
        <w:contextualSpacing/>
        <w:rPr>
          <w:rFonts w:asciiTheme="minorHAnsi" w:hAnsiTheme="minorHAnsi" w:cstheme="minorHAnsi"/>
        </w:rPr>
      </w:pPr>
      <w:r w:rsidRPr="005206BA">
        <w:rPr>
          <w:rFonts w:asciiTheme="minorHAnsi" w:hAnsiTheme="minorHAnsi" w:cstheme="minorHAnsi"/>
        </w:rPr>
        <w:t>Oil resistance.</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Dry Heat, Damp Heat, Low temperature and Normal temperature tests are already performed in clause </w:t>
      </w:r>
      <w:r w:rsidRPr="005206BA">
        <w:rPr>
          <w:rFonts w:asciiTheme="minorHAnsi" w:hAnsiTheme="minorHAnsi" w:cstheme="minorHAnsi"/>
        </w:rPr>
        <w:fldChar w:fldCharType="begin"/>
      </w:r>
      <w:r w:rsidRPr="005206BA">
        <w:rPr>
          <w:rFonts w:asciiTheme="minorHAnsi" w:hAnsiTheme="minorHAnsi" w:cstheme="minorHAnsi"/>
        </w:rPr>
        <w:instrText xml:space="preserve"> REF _Ref437947685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6.1</w:t>
      </w:r>
      <w:r w:rsidRPr="005206BA">
        <w:rPr>
          <w:rFonts w:asciiTheme="minorHAnsi" w:hAnsiTheme="minorHAnsi" w:cstheme="minorHAnsi"/>
        </w:rPr>
        <w:fldChar w:fldCharType="end"/>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A PC must be done after the Vibration and Corrosion tests.</w:t>
      </w: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65" w:name="_Toc456425887"/>
      <w:bookmarkStart w:id="66" w:name="_Toc476134638"/>
      <w:r w:rsidRPr="005206BA">
        <w:rPr>
          <w:rFonts w:asciiTheme="minorHAnsi" w:hAnsiTheme="minorHAnsi" w:cstheme="minorHAnsi"/>
          <w:szCs w:val="22"/>
        </w:rPr>
        <w:t>EMC tests</w:t>
      </w:r>
      <w:bookmarkEnd w:id="65"/>
      <w:bookmarkEnd w:id="66"/>
    </w:p>
    <w:p w:rsidR="005206BA" w:rsidRPr="005206BA" w:rsidRDefault="005206BA" w:rsidP="005206BA">
      <w:pPr>
        <w:rPr>
          <w:rFonts w:asciiTheme="minorHAnsi" w:hAnsiTheme="minorHAnsi" w:cstheme="minorHAnsi"/>
        </w:rPr>
      </w:pPr>
      <w:r w:rsidRPr="005206BA">
        <w:rPr>
          <w:rFonts w:asciiTheme="minorHAnsi" w:hAnsiTheme="minorHAnsi" w:cstheme="minorHAnsi"/>
        </w:rPr>
        <w:t>Tests for EMC emissions shall be performed as specified in IEC 60945, 9.</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Tests for EMC immunity shall be performed as specified in IEC 60945, 10.  The </w:t>
      </w:r>
      <w:r w:rsidR="008B19DC">
        <w:rPr>
          <w:rFonts w:asciiTheme="minorHAnsi" w:hAnsiTheme="minorHAnsi" w:cstheme="minorHAnsi"/>
        </w:rPr>
        <w:t xml:space="preserve">ASM and </w:t>
      </w:r>
      <w:r w:rsidRPr="005206BA">
        <w:rPr>
          <w:rFonts w:asciiTheme="minorHAnsi" w:hAnsiTheme="minorHAnsi" w:cstheme="minorHAnsi"/>
        </w:rPr>
        <w:t xml:space="preserve">VDE </w:t>
      </w:r>
      <w:r w:rsidR="008B19DC">
        <w:rPr>
          <w:rFonts w:asciiTheme="minorHAnsi" w:hAnsiTheme="minorHAnsi" w:cstheme="minorHAnsi"/>
        </w:rPr>
        <w:t>tests</w:t>
      </w:r>
      <w:r w:rsidRPr="005206BA">
        <w:rPr>
          <w:rFonts w:asciiTheme="minorHAnsi" w:hAnsiTheme="minorHAnsi" w:cstheme="minorHAnsi"/>
        </w:rPr>
        <w:t xml:space="preserve"> shall use the “Protected” category in Table 6.  The exclusion band for the receiver will be 148.21 MHz to 165.31 MHz and 152.58 MHz to 170.14 MHz.</w:t>
      </w:r>
    </w:p>
    <w:p w:rsidR="005206BA" w:rsidRPr="005206BA" w:rsidRDefault="005206BA" w:rsidP="005206BA">
      <w:pPr>
        <w:rPr>
          <w:rFonts w:asciiTheme="minorHAnsi" w:hAnsiTheme="minorHAnsi" w:cstheme="minorHAnsi"/>
        </w:rPr>
      </w:pPr>
    </w:p>
    <w:p w:rsidR="00DA4CF8" w:rsidRPr="00DA4CF8" w:rsidRDefault="005206BA" w:rsidP="00DA4CF8">
      <w:pPr>
        <w:pStyle w:val="Heading1"/>
        <w:keepLines/>
        <w:numPr>
          <w:ilvl w:val="0"/>
          <w:numId w:val="20"/>
        </w:numPr>
        <w:spacing w:before="240" w:after="120"/>
        <w:ind w:left="431" w:hanging="431"/>
        <w:jc w:val="left"/>
        <w:rPr>
          <w:rFonts w:asciiTheme="minorHAnsi" w:hAnsiTheme="minorHAnsi" w:cstheme="minorHAnsi"/>
          <w:szCs w:val="22"/>
        </w:rPr>
      </w:pPr>
      <w:bookmarkStart w:id="67" w:name="_Toc456425888"/>
      <w:bookmarkStart w:id="68" w:name="_Toc476134639"/>
      <w:r w:rsidRPr="005206BA">
        <w:rPr>
          <w:rFonts w:asciiTheme="minorHAnsi" w:hAnsiTheme="minorHAnsi" w:cstheme="minorHAnsi"/>
          <w:szCs w:val="22"/>
        </w:rPr>
        <w:t>Operational tests</w:t>
      </w:r>
      <w:bookmarkEnd w:id="67"/>
      <w:bookmarkEnd w:id="68"/>
    </w:p>
    <w:p w:rsidR="005206BA" w:rsidRDefault="005206BA" w:rsidP="005206BA">
      <w:pPr>
        <w:rPr>
          <w:rFonts w:asciiTheme="minorHAnsi" w:hAnsiTheme="minorHAnsi" w:cstheme="minorHAnsi"/>
        </w:rPr>
      </w:pPr>
      <w:r w:rsidRPr="005206BA">
        <w:rPr>
          <w:rFonts w:asciiTheme="minorHAnsi" w:hAnsiTheme="minorHAnsi" w:cstheme="minorHAnsi"/>
        </w:rPr>
        <w:t>Perform operational tests as per IEC61993, 14.</w:t>
      </w:r>
    </w:p>
    <w:p w:rsidR="00DA4CF8" w:rsidRPr="005206BA" w:rsidRDefault="00DA4CF8" w:rsidP="005206BA">
      <w:pPr>
        <w:rPr>
          <w:rFonts w:asciiTheme="minorHAnsi" w:hAnsiTheme="minorHAnsi" w:cstheme="minorHAnsi"/>
        </w:rPr>
      </w:pPr>
    </w:p>
    <w:p w:rsidR="005206BA" w:rsidRDefault="005206BA" w:rsidP="005206BA">
      <w:pPr>
        <w:rPr>
          <w:rFonts w:asciiTheme="minorHAnsi" w:hAnsiTheme="minorHAnsi" w:cstheme="minorHAnsi"/>
        </w:rPr>
      </w:pPr>
      <w:r w:rsidRPr="005206BA">
        <w:rPr>
          <w:rFonts w:asciiTheme="minorHAnsi" w:hAnsiTheme="minorHAnsi" w:cstheme="minorHAnsi"/>
        </w:rPr>
        <w:t>The following tests shall follow IEC61993:</w:t>
      </w:r>
    </w:p>
    <w:p w:rsidR="00AD7CF3" w:rsidRPr="005206BA" w:rsidRDefault="00AD7CF3" w:rsidP="005206BA">
      <w:pPr>
        <w:rPr>
          <w:rFonts w:asciiTheme="minorHAnsi" w:hAnsiTheme="minorHAnsi" w:cstheme="minorHAnsi"/>
        </w:rPr>
      </w:pPr>
    </w:p>
    <w:p w:rsidR="005206BA" w:rsidRPr="005206BA" w:rsidRDefault="00AD7CF3" w:rsidP="005206BA">
      <w:pPr>
        <w:pStyle w:val="ListParagraph"/>
        <w:numPr>
          <w:ilvl w:val="0"/>
          <w:numId w:val="45"/>
        </w:numPr>
        <w:contextualSpacing/>
        <w:rPr>
          <w:rFonts w:asciiTheme="minorHAnsi" w:hAnsiTheme="minorHAnsi" w:cstheme="minorHAnsi"/>
        </w:rPr>
      </w:pPr>
      <w:r w:rsidRPr="005206BA">
        <w:rPr>
          <w:rFonts w:asciiTheme="minorHAnsi" w:hAnsiTheme="minorHAnsi" w:cstheme="minorHAnsi"/>
        </w:rPr>
        <w:t>14.5.2 Transceiver</w:t>
      </w:r>
      <w:r w:rsidR="005206BA" w:rsidRPr="005206BA">
        <w:rPr>
          <w:rFonts w:asciiTheme="minorHAnsi" w:hAnsiTheme="minorHAnsi" w:cstheme="minorHAnsi"/>
        </w:rPr>
        <w:t xml:space="preserve"> protection (need to physically remove the antenna).</w:t>
      </w:r>
    </w:p>
    <w:p w:rsidR="005206BA" w:rsidRPr="005206BA" w:rsidRDefault="00AD7CF3" w:rsidP="005206BA">
      <w:pPr>
        <w:pStyle w:val="ListParagraph"/>
        <w:numPr>
          <w:ilvl w:val="0"/>
          <w:numId w:val="45"/>
        </w:numPr>
        <w:contextualSpacing/>
        <w:rPr>
          <w:rFonts w:asciiTheme="minorHAnsi" w:hAnsiTheme="minorHAnsi" w:cstheme="minorHAnsi"/>
        </w:rPr>
      </w:pPr>
      <w:r w:rsidRPr="005206BA">
        <w:rPr>
          <w:rFonts w:asciiTheme="minorHAnsi" w:hAnsiTheme="minorHAnsi" w:cstheme="minorHAnsi"/>
        </w:rPr>
        <w:t>14.6.1 Loss</w:t>
      </w:r>
      <w:r w:rsidR="005206BA" w:rsidRPr="005206BA">
        <w:rPr>
          <w:rFonts w:asciiTheme="minorHAnsi" w:hAnsiTheme="minorHAnsi" w:cstheme="minorHAnsi"/>
        </w:rPr>
        <w:t xml:space="preserve"> of power supply (need to disconnect the power supply and verify relay status).</w:t>
      </w:r>
    </w:p>
    <w:p w:rsidR="005206BA" w:rsidRPr="005206BA" w:rsidRDefault="00AD7CF3" w:rsidP="005206BA">
      <w:pPr>
        <w:pStyle w:val="ListParagraph"/>
        <w:numPr>
          <w:ilvl w:val="0"/>
          <w:numId w:val="45"/>
        </w:numPr>
        <w:contextualSpacing/>
        <w:rPr>
          <w:rFonts w:asciiTheme="minorHAnsi" w:hAnsiTheme="minorHAnsi" w:cstheme="minorHAnsi"/>
        </w:rPr>
      </w:pPr>
      <w:r w:rsidRPr="005206BA">
        <w:rPr>
          <w:rFonts w:asciiTheme="minorHAnsi" w:hAnsiTheme="minorHAnsi" w:cstheme="minorHAnsi"/>
        </w:rPr>
        <w:t>14.6.2.1 TX</w:t>
      </w:r>
      <w:r w:rsidR="005206BA" w:rsidRPr="005206BA">
        <w:rPr>
          <w:rFonts w:asciiTheme="minorHAnsi" w:hAnsiTheme="minorHAnsi" w:cstheme="minorHAnsi"/>
        </w:rPr>
        <w:t xml:space="preserve"> malfunctio</w:t>
      </w:r>
      <w:r w:rsidR="00C912A8">
        <w:rPr>
          <w:rFonts w:asciiTheme="minorHAnsi" w:hAnsiTheme="minorHAnsi" w:cstheme="minorHAnsi"/>
        </w:rPr>
        <w:t>n (needs a physically failing TX</w:t>
      </w:r>
      <w:r w:rsidR="005206BA" w:rsidRPr="005206BA">
        <w:rPr>
          <w:rFonts w:asciiTheme="minorHAnsi" w:hAnsiTheme="minorHAnsi" w:cstheme="minorHAnsi"/>
        </w:rPr>
        <w:t>).</w:t>
      </w:r>
    </w:p>
    <w:p w:rsidR="005206BA" w:rsidRPr="005206BA" w:rsidRDefault="00AD7CF3" w:rsidP="005206BA">
      <w:pPr>
        <w:pStyle w:val="ListParagraph"/>
        <w:numPr>
          <w:ilvl w:val="0"/>
          <w:numId w:val="45"/>
        </w:numPr>
        <w:contextualSpacing/>
        <w:rPr>
          <w:rFonts w:asciiTheme="minorHAnsi" w:hAnsiTheme="minorHAnsi" w:cstheme="minorHAnsi"/>
        </w:rPr>
      </w:pPr>
      <w:r w:rsidRPr="005206BA">
        <w:rPr>
          <w:rFonts w:asciiTheme="minorHAnsi" w:hAnsiTheme="minorHAnsi" w:cstheme="minorHAnsi"/>
        </w:rPr>
        <w:t>14.6.2.2 Antenna</w:t>
      </w:r>
      <w:r w:rsidR="005206BA" w:rsidRPr="005206BA">
        <w:rPr>
          <w:rFonts w:asciiTheme="minorHAnsi" w:hAnsiTheme="minorHAnsi" w:cstheme="minorHAnsi"/>
        </w:rPr>
        <w:t xml:space="preserve"> VSWR (need to physically mismatch the antenna).</w:t>
      </w:r>
    </w:p>
    <w:p w:rsidR="005206BA" w:rsidRPr="005206BA" w:rsidRDefault="00AD7CF3" w:rsidP="005206BA">
      <w:pPr>
        <w:pStyle w:val="ListParagraph"/>
        <w:numPr>
          <w:ilvl w:val="0"/>
          <w:numId w:val="45"/>
        </w:numPr>
        <w:contextualSpacing/>
        <w:rPr>
          <w:rFonts w:asciiTheme="minorHAnsi" w:hAnsiTheme="minorHAnsi" w:cstheme="minorHAnsi"/>
        </w:rPr>
      </w:pPr>
      <w:r w:rsidRPr="005206BA">
        <w:rPr>
          <w:rFonts w:asciiTheme="minorHAnsi" w:hAnsiTheme="minorHAnsi" w:cstheme="minorHAnsi"/>
        </w:rPr>
        <w:t>14.6.2.3 Rx</w:t>
      </w:r>
      <w:r w:rsidR="005206BA" w:rsidRPr="005206BA">
        <w:rPr>
          <w:rFonts w:asciiTheme="minorHAnsi" w:hAnsiTheme="minorHAnsi" w:cstheme="minorHAnsi"/>
        </w:rPr>
        <w:t xml:space="preserve"> malfunction (need to provide documentation describing this – no testing).</w:t>
      </w:r>
    </w:p>
    <w:p w:rsidR="005206BA" w:rsidRPr="005206BA" w:rsidRDefault="005206BA" w:rsidP="005206BA">
      <w:pPr>
        <w:rPr>
          <w:rFonts w:asciiTheme="minorHAnsi" w:hAnsiTheme="minorHAnsi" w:cstheme="minorHAnsi"/>
        </w:rPr>
      </w:pPr>
    </w:p>
    <w:p w:rsidR="001550EE" w:rsidRDefault="001550EE" w:rsidP="005206BA">
      <w:pPr>
        <w:rPr>
          <w:rFonts w:asciiTheme="minorHAnsi" w:hAnsiTheme="minorHAnsi" w:cstheme="minorHAnsi"/>
        </w:rPr>
      </w:pPr>
    </w:p>
    <w:p w:rsidR="001550EE" w:rsidRDefault="001550EE">
      <w:pPr>
        <w:rPr>
          <w:rFonts w:asciiTheme="minorHAnsi" w:hAnsiTheme="minorHAnsi" w:cstheme="minorHAnsi"/>
        </w:rPr>
      </w:pPr>
      <w:r>
        <w:rPr>
          <w:rFonts w:asciiTheme="minorHAnsi" w:hAnsiTheme="minorHAnsi" w:cstheme="minorHAnsi"/>
        </w:rPr>
        <w:br w:type="page"/>
      </w:r>
    </w:p>
    <w:p w:rsidR="005206BA" w:rsidRDefault="005206BA" w:rsidP="005206BA">
      <w:pPr>
        <w:rPr>
          <w:rFonts w:asciiTheme="minorHAnsi" w:hAnsiTheme="minorHAnsi" w:cstheme="minorHAnsi"/>
        </w:rPr>
      </w:pPr>
      <w:r w:rsidRPr="005206BA">
        <w:rPr>
          <w:rFonts w:asciiTheme="minorHAnsi" w:hAnsiTheme="minorHAnsi" w:cstheme="minorHAnsi"/>
        </w:rPr>
        <w:lastRenderedPageBreak/>
        <w:t>Tests that cannot be performed</w:t>
      </w:r>
      <w:r w:rsidR="001550EE">
        <w:rPr>
          <w:rFonts w:asciiTheme="minorHAnsi" w:hAnsiTheme="minorHAnsi" w:cstheme="minorHAnsi"/>
        </w:rPr>
        <w:t xml:space="preserve"> by VDE</w:t>
      </w:r>
      <w:r w:rsidRPr="005206BA">
        <w:rPr>
          <w:rFonts w:asciiTheme="minorHAnsi" w:hAnsiTheme="minorHAnsi" w:cstheme="minorHAnsi"/>
        </w:rPr>
        <w:t>:</w:t>
      </w:r>
    </w:p>
    <w:p w:rsidR="00AD7CF3" w:rsidRPr="005206BA" w:rsidRDefault="00AD7CF3" w:rsidP="005206BA">
      <w:pPr>
        <w:rPr>
          <w:rFonts w:asciiTheme="minorHAnsi" w:hAnsiTheme="minorHAnsi" w:cstheme="minorHAnsi"/>
        </w:rPr>
      </w:pPr>
    </w:p>
    <w:p w:rsidR="005206BA" w:rsidRPr="005206BA" w:rsidRDefault="00AD7CF3" w:rsidP="005206BA">
      <w:pPr>
        <w:pStyle w:val="ListParagraph"/>
        <w:numPr>
          <w:ilvl w:val="0"/>
          <w:numId w:val="46"/>
        </w:numPr>
        <w:contextualSpacing/>
        <w:rPr>
          <w:rFonts w:asciiTheme="minorHAnsi" w:hAnsiTheme="minorHAnsi" w:cstheme="minorHAnsi"/>
        </w:rPr>
      </w:pPr>
      <w:r w:rsidRPr="005206BA">
        <w:rPr>
          <w:rFonts w:asciiTheme="minorHAnsi" w:hAnsiTheme="minorHAnsi" w:cstheme="minorHAnsi"/>
        </w:rPr>
        <w:t>14.7.1 Data</w:t>
      </w:r>
      <w:r w:rsidR="005206BA" w:rsidRPr="005206BA">
        <w:rPr>
          <w:rFonts w:asciiTheme="minorHAnsi" w:hAnsiTheme="minorHAnsi" w:cstheme="minorHAnsi"/>
        </w:rPr>
        <w:t xml:space="preserve"> input/output facilities (no MKD).</w:t>
      </w:r>
    </w:p>
    <w:p w:rsidR="005206BA" w:rsidRPr="005206BA" w:rsidRDefault="00AD7CF3" w:rsidP="005206BA">
      <w:pPr>
        <w:pStyle w:val="ListParagraph"/>
        <w:numPr>
          <w:ilvl w:val="0"/>
          <w:numId w:val="46"/>
        </w:numPr>
        <w:contextualSpacing/>
        <w:rPr>
          <w:rFonts w:asciiTheme="minorHAnsi" w:hAnsiTheme="minorHAnsi" w:cstheme="minorHAnsi"/>
        </w:rPr>
      </w:pPr>
      <w:r w:rsidRPr="005206BA">
        <w:rPr>
          <w:rFonts w:asciiTheme="minorHAnsi" w:hAnsiTheme="minorHAnsi" w:cstheme="minorHAnsi"/>
        </w:rPr>
        <w:t>14.7.5 Display</w:t>
      </w:r>
      <w:r w:rsidR="005206BA" w:rsidRPr="005206BA">
        <w:rPr>
          <w:rFonts w:asciiTheme="minorHAnsi" w:hAnsiTheme="minorHAnsi" w:cstheme="minorHAnsi"/>
        </w:rPr>
        <w:t xml:space="preserve"> of targets (no MKD).</w:t>
      </w:r>
    </w:p>
    <w:p w:rsidR="005206BA" w:rsidRPr="005206BA" w:rsidRDefault="00AD7CF3" w:rsidP="005206BA">
      <w:pPr>
        <w:pStyle w:val="ListParagraph"/>
        <w:numPr>
          <w:ilvl w:val="0"/>
          <w:numId w:val="46"/>
        </w:numPr>
        <w:contextualSpacing/>
        <w:rPr>
          <w:rFonts w:asciiTheme="minorHAnsi" w:hAnsiTheme="minorHAnsi" w:cstheme="minorHAnsi"/>
        </w:rPr>
      </w:pPr>
      <w:r w:rsidRPr="005206BA">
        <w:rPr>
          <w:rFonts w:asciiTheme="minorHAnsi" w:hAnsiTheme="minorHAnsi" w:cstheme="minorHAnsi"/>
        </w:rPr>
        <w:t>14.7.7 Display</w:t>
      </w:r>
      <w:r w:rsidR="005206BA" w:rsidRPr="005206BA">
        <w:rPr>
          <w:rFonts w:asciiTheme="minorHAnsi" w:hAnsiTheme="minorHAnsi" w:cstheme="minorHAnsi"/>
        </w:rPr>
        <w:t xml:space="preserve"> of targets if optional filter is implemented (no MKD).</w:t>
      </w:r>
    </w:p>
    <w:p w:rsidR="005206BA" w:rsidRPr="005206BA" w:rsidRDefault="00AD7CF3" w:rsidP="005206BA">
      <w:pPr>
        <w:pStyle w:val="ListParagraph"/>
        <w:numPr>
          <w:ilvl w:val="0"/>
          <w:numId w:val="46"/>
        </w:numPr>
        <w:contextualSpacing/>
        <w:rPr>
          <w:rFonts w:asciiTheme="minorHAnsi" w:hAnsiTheme="minorHAnsi" w:cstheme="minorHAnsi"/>
        </w:rPr>
      </w:pPr>
      <w:r w:rsidRPr="005206BA">
        <w:rPr>
          <w:rFonts w:asciiTheme="minorHAnsi" w:hAnsiTheme="minorHAnsi" w:cstheme="minorHAnsi"/>
        </w:rPr>
        <w:t>14.7.8 Display</w:t>
      </w:r>
      <w:r w:rsidR="005206BA" w:rsidRPr="005206BA">
        <w:rPr>
          <w:rFonts w:asciiTheme="minorHAnsi" w:hAnsiTheme="minorHAnsi" w:cstheme="minorHAnsi"/>
        </w:rPr>
        <w:t xml:space="preserve"> of received safety related messages (no MKD).</w:t>
      </w:r>
    </w:p>
    <w:p w:rsidR="005206BA" w:rsidRPr="005206BA" w:rsidRDefault="00AD7CF3" w:rsidP="005206BA">
      <w:pPr>
        <w:pStyle w:val="ListParagraph"/>
        <w:numPr>
          <w:ilvl w:val="0"/>
          <w:numId w:val="46"/>
        </w:numPr>
        <w:contextualSpacing/>
        <w:rPr>
          <w:rFonts w:asciiTheme="minorHAnsi" w:hAnsiTheme="minorHAnsi" w:cstheme="minorHAnsi"/>
        </w:rPr>
      </w:pPr>
      <w:r w:rsidRPr="005206BA">
        <w:rPr>
          <w:rFonts w:asciiTheme="minorHAnsi" w:hAnsiTheme="minorHAnsi" w:cstheme="minorHAnsi"/>
        </w:rPr>
        <w:t>14.7.9 Presentation</w:t>
      </w:r>
      <w:r w:rsidR="005206BA" w:rsidRPr="005206BA">
        <w:rPr>
          <w:rFonts w:asciiTheme="minorHAnsi" w:hAnsiTheme="minorHAnsi" w:cstheme="minorHAnsi"/>
        </w:rPr>
        <w:t xml:space="preserve"> of navigation information (no MKD).</w:t>
      </w:r>
    </w:p>
    <w:p w:rsidR="001550EE" w:rsidRDefault="001550EE">
      <w:pPr>
        <w:rPr>
          <w:rFonts w:asciiTheme="minorHAnsi" w:hAnsiTheme="minorHAnsi" w:cstheme="minorHAnsi"/>
        </w:rPr>
      </w:pP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69" w:name="_Toc456425889"/>
      <w:bookmarkStart w:id="70" w:name="_Toc476134640"/>
      <w:r w:rsidRPr="005206BA">
        <w:rPr>
          <w:rFonts w:asciiTheme="minorHAnsi" w:hAnsiTheme="minorHAnsi" w:cstheme="minorHAnsi"/>
          <w:szCs w:val="22"/>
        </w:rPr>
        <w:t>Physical tests</w:t>
      </w:r>
      <w:bookmarkEnd w:id="69"/>
      <w:bookmarkEnd w:id="70"/>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71" w:name="_Toc456425890"/>
      <w:bookmarkStart w:id="72" w:name="_Toc476134641"/>
      <w:r w:rsidRPr="005206BA">
        <w:rPr>
          <w:rFonts w:asciiTheme="minorHAnsi" w:hAnsiTheme="minorHAnsi" w:cstheme="minorHAnsi"/>
        </w:rPr>
        <w:t>TDMA transmitter</w:t>
      </w:r>
      <w:bookmarkEnd w:id="71"/>
      <w:bookmarkEnd w:id="72"/>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transmitter shall be tested as specified by IEC 61993, 15.1.  Additional testing is done for </w:t>
      </w:r>
      <w:r w:rsidR="008B19DC">
        <w:rPr>
          <w:rFonts w:asciiTheme="minorHAnsi" w:hAnsiTheme="minorHAnsi" w:cstheme="minorHAnsi"/>
        </w:rPr>
        <w:t xml:space="preserve">ASM and </w:t>
      </w:r>
      <w:r w:rsidRPr="005206BA">
        <w:rPr>
          <w:rFonts w:asciiTheme="minorHAnsi" w:hAnsiTheme="minorHAnsi" w:cstheme="minorHAnsi"/>
        </w:rPr>
        <w:t xml:space="preserve">VDE (R-REC-M.2092).  </w:t>
      </w:r>
      <w:r w:rsidR="00DA4CF8">
        <w:rPr>
          <w:rFonts w:asciiTheme="minorHAnsi" w:hAnsiTheme="minorHAnsi" w:cstheme="minorHAnsi"/>
        </w:rPr>
        <w:t>Table 4</w:t>
      </w:r>
      <w:r w:rsidRPr="005206BA">
        <w:rPr>
          <w:rFonts w:asciiTheme="minorHAnsi" w:hAnsiTheme="minorHAnsi" w:cstheme="minorHAnsi"/>
        </w:rPr>
        <w:t xml:space="preserve"> lists the transmitter tests that are performed with the clause in the IEC 61993 document that applies to the test.  If additional testing is done for </w:t>
      </w:r>
      <w:r w:rsidR="008B19DC">
        <w:rPr>
          <w:rFonts w:asciiTheme="minorHAnsi" w:hAnsiTheme="minorHAnsi" w:cstheme="minorHAnsi"/>
        </w:rPr>
        <w:t xml:space="preserve">ASM and </w:t>
      </w:r>
      <w:r w:rsidRPr="005206BA">
        <w:rPr>
          <w:rFonts w:asciiTheme="minorHAnsi" w:hAnsiTheme="minorHAnsi" w:cstheme="minorHAnsi"/>
        </w:rPr>
        <w:t xml:space="preserve">VDE, then the </w:t>
      </w:r>
      <w:r w:rsidR="008B19DC">
        <w:rPr>
          <w:rFonts w:asciiTheme="minorHAnsi" w:hAnsiTheme="minorHAnsi" w:cstheme="minorHAnsi"/>
        </w:rPr>
        <w:t xml:space="preserve">ASM and </w:t>
      </w:r>
      <w:r w:rsidRPr="005206BA">
        <w:rPr>
          <w:rFonts w:asciiTheme="minorHAnsi" w:hAnsiTheme="minorHAnsi" w:cstheme="minorHAnsi"/>
        </w:rPr>
        <w:t>VDE Additions column in</w:t>
      </w:r>
      <w:r w:rsidR="008B19DC">
        <w:rPr>
          <w:rFonts w:asciiTheme="minorHAnsi" w:hAnsiTheme="minorHAnsi" w:cstheme="minorHAnsi"/>
        </w:rPr>
        <w:t xml:space="preserve"> Table 4 </w:t>
      </w:r>
      <w:r w:rsidRPr="005206BA">
        <w:rPr>
          <w:rFonts w:asciiTheme="minorHAnsi" w:hAnsiTheme="minorHAnsi" w:cstheme="minorHAnsi"/>
        </w:rPr>
        <w:t xml:space="preserve">specifies the clause number in this document that describes the additions for the test.  If there is no deviation from the IEC 61993 requirement, then a dash is placed in the VDE Additions column. </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5131"/>
        <w:gridCol w:w="1442"/>
        <w:gridCol w:w="1842"/>
        <w:gridCol w:w="1842"/>
      </w:tblGrid>
      <w:tr w:rsidR="008F7D82" w:rsidRPr="005206BA" w:rsidTr="009F442B">
        <w:tc>
          <w:tcPr>
            <w:tcW w:w="5131" w:type="dxa"/>
          </w:tcPr>
          <w:p w:rsidR="008F7D82" w:rsidRPr="005206BA" w:rsidRDefault="008F7D82" w:rsidP="005206BA">
            <w:pPr>
              <w:rPr>
                <w:rFonts w:cstheme="minorHAnsi"/>
                <w:b/>
              </w:rPr>
            </w:pPr>
            <w:r w:rsidRPr="005206BA">
              <w:rPr>
                <w:rFonts w:cstheme="minorHAnsi"/>
                <w:b/>
              </w:rPr>
              <w:t>Test Description</w:t>
            </w:r>
          </w:p>
        </w:tc>
        <w:tc>
          <w:tcPr>
            <w:tcW w:w="1442" w:type="dxa"/>
          </w:tcPr>
          <w:p w:rsidR="008F7D82" w:rsidRPr="005206BA" w:rsidRDefault="008F7D82" w:rsidP="005206BA">
            <w:pPr>
              <w:rPr>
                <w:rFonts w:cstheme="minorHAnsi"/>
                <w:b/>
              </w:rPr>
            </w:pPr>
            <w:r w:rsidRPr="005206BA">
              <w:rPr>
                <w:rFonts w:cstheme="minorHAnsi"/>
                <w:b/>
              </w:rPr>
              <w:t>IEC 61993</w:t>
            </w:r>
          </w:p>
        </w:tc>
        <w:tc>
          <w:tcPr>
            <w:tcW w:w="1842" w:type="dxa"/>
          </w:tcPr>
          <w:p w:rsidR="008F7D82" w:rsidRPr="005206BA" w:rsidRDefault="008F7D82" w:rsidP="005206BA">
            <w:pPr>
              <w:rPr>
                <w:rFonts w:cstheme="minorHAnsi"/>
                <w:b/>
              </w:rPr>
            </w:pPr>
            <w:r w:rsidRPr="005206BA">
              <w:rPr>
                <w:rFonts w:cstheme="minorHAnsi"/>
                <w:b/>
              </w:rPr>
              <w:t>VDE Additions</w:t>
            </w:r>
          </w:p>
        </w:tc>
        <w:tc>
          <w:tcPr>
            <w:tcW w:w="1842" w:type="dxa"/>
          </w:tcPr>
          <w:p w:rsidR="008F7D82" w:rsidRPr="005206BA" w:rsidRDefault="008F7D82" w:rsidP="008F7D82">
            <w:pPr>
              <w:rPr>
                <w:rFonts w:cstheme="minorHAnsi"/>
                <w:b/>
              </w:rPr>
            </w:pPr>
            <w:r>
              <w:rPr>
                <w:rFonts w:cstheme="minorHAnsi"/>
                <w:b/>
              </w:rPr>
              <w:t>ASM Additions</w:t>
            </w:r>
          </w:p>
        </w:tc>
      </w:tr>
      <w:tr w:rsidR="008F7D82" w:rsidRPr="005206BA" w:rsidTr="009F442B">
        <w:trPr>
          <w:trHeight w:val="247"/>
        </w:trPr>
        <w:tc>
          <w:tcPr>
            <w:tcW w:w="5131" w:type="dxa"/>
          </w:tcPr>
          <w:p w:rsidR="008F7D82" w:rsidRPr="005206BA" w:rsidRDefault="008F7D82" w:rsidP="005206BA">
            <w:pPr>
              <w:rPr>
                <w:rFonts w:cstheme="minorHAnsi"/>
              </w:rPr>
            </w:pPr>
            <w:r w:rsidRPr="005206BA">
              <w:rPr>
                <w:rFonts w:cstheme="minorHAnsi"/>
              </w:rPr>
              <w:t>Frequency error</w:t>
            </w:r>
          </w:p>
        </w:tc>
        <w:tc>
          <w:tcPr>
            <w:tcW w:w="1442" w:type="dxa"/>
          </w:tcPr>
          <w:p w:rsidR="008F7D82" w:rsidRPr="005206BA" w:rsidRDefault="008F7D82" w:rsidP="005206BA">
            <w:pPr>
              <w:rPr>
                <w:rFonts w:cstheme="minorHAnsi"/>
              </w:rPr>
            </w:pPr>
            <w:r w:rsidRPr="005206BA">
              <w:rPr>
                <w:rFonts w:cstheme="minorHAnsi"/>
              </w:rPr>
              <w:t>15.1.1</w:t>
            </w:r>
          </w:p>
        </w:tc>
        <w:tc>
          <w:tcPr>
            <w:tcW w:w="1842" w:type="dxa"/>
          </w:tcPr>
          <w:p w:rsidR="008F7D82" w:rsidRPr="005206BA" w:rsidRDefault="008F7D82" w:rsidP="005206BA">
            <w:pPr>
              <w:rPr>
                <w:rFonts w:cstheme="minorHAnsi"/>
              </w:rPr>
            </w:pPr>
            <w:r w:rsidRPr="005206BA">
              <w:rPr>
                <w:rFonts w:cstheme="minorHAnsi"/>
              </w:rPr>
              <w:t>-</w:t>
            </w:r>
          </w:p>
        </w:tc>
        <w:tc>
          <w:tcPr>
            <w:tcW w:w="1842" w:type="dxa"/>
          </w:tcPr>
          <w:p w:rsidR="008F7D82" w:rsidRPr="005206BA" w:rsidRDefault="008F7D82" w:rsidP="005206BA">
            <w:pPr>
              <w:rPr>
                <w:rFonts w:cstheme="minorHAnsi"/>
              </w:rPr>
            </w:pPr>
          </w:p>
        </w:tc>
      </w:tr>
      <w:tr w:rsidR="008F7D82" w:rsidRPr="005206BA" w:rsidTr="009F442B">
        <w:trPr>
          <w:trHeight w:val="205"/>
        </w:trPr>
        <w:tc>
          <w:tcPr>
            <w:tcW w:w="5131" w:type="dxa"/>
          </w:tcPr>
          <w:p w:rsidR="008F7D82" w:rsidRPr="005206BA" w:rsidRDefault="008F7D82" w:rsidP="005206BA">
            <w:pPr>
              <w:rPr>
                <w:rFonts w:cstheme="minorHAnsi"/>
              </w:rPr>
            </w:pPr>
            <w:r w:rsidRPr="005206BA">
              <w:rPr>
                <w:rFonts w:cstheme="minorHAnsi"/>
              </w:rPr>
              <w:t>Carrier power</w:t>
            </w:r>
          </w:p>
        </w:tc>
        <w:tc>
          <w:tcPr>
            <w:tcW w:w="1442" w:type="dxa"/>
          </w:tcPr>
          <w:p w:rsidR="008F7D82" w:rsidRPr="005206BA" w:rsidRDefault="008F7D82" w:rsidP="005206BA">
            <w:pPr>
              <w:rPr>
                <w:rFonts w:cstheme="minorHAnsi"/>
              </w:rPr>
            </w:pPr>
            <w:r w:rsidRPr="005206BA">
              <w:rPr>
                <w:rFonts w:cstheme="minorHAnsi"/>
              </w:rPr>
              <w:t>15.1.2</w:t>
            </w:r>
          </w:p>
        </w:tc>
        <w:tc>
          <w:tcPr>
            <w:tcW w:w="1842" w:type="dxa"/>
          </w:tcPr>
          <w:p w:rsidR="008F7D82" w:rsidRPr="005206BA" w:rsidRDefault="008F7D82" w:rsidP="005206BA">
            <w:pPr>
              <w:rPr>
                <w:rFonts w:cstheme="minorHAnsi"/>
              </w:rPr>
            </w:pPr>
            <w:r w:rsidRPr="005206BA">
              <w:rPr>
                <w:rFonts w:cstheme="minorHAnsi"/>
              </w:rPr>
              <w:fldChar w:fldCharType="begin"/>
            </w:r>
            <w:r w:rsidRPr="005206BA">
              <w:rPr>
                <w:rFonts w:cstheme="minorHAnsi"/>
              </w:rPr>
              <w:instrText xml:space="preserve"> REF _Ref437957473 \r \h  \* MERGEFORMAT </w:instrText>
            </w:r>
            <w:r w:rsidRPr="005206BA">
              <w:rPr>
                <w:rFonts w:cstheme="minorHAnsi"/>
              </w:rPr>
            </w:r>
            <w:r w:rsidRPr="005206BA">
              <w:rPr>
                <w:rFonts w:cstheme="minorHAnsi"/>
              </w:rPr>
              <w:fldChar w:fldCharType="separate"/>
            </w:r>
            <w:r w:rsidRPr="005206BA">
              <w:rPr>
                <w:rFonts w:cstheme="minorHAnsi"/>
              </w:rPr>
              <w:t>10.1.1</w:t>
            </w:r>
            <w:r w:rsidRPr="005206BA">
              <w:rPr>
                <w:rFonts w:cstheme="minorHAnsi"/>
              </w:rPr>
              <w:fldChar w:fldCharType="end"/>
            </w:r>
          </w:p>
        </w:tc>
        <w:tc>
          <w:tcPr>
            <w:tcW w:w="1842" w:type="dxa"/>
          </w:tcPr>
          <w:p w:rsidR="008F7D82" w:rsidRPr="005206BA" w:rsidRDefault="008F7D82" w:rsidP="005206BA">
            <w:pPr>
              <w:rPr>
                <w:rFonts w:cstheme="minorHAnsi"/>
              </w:rPr>
            </w:pPr>
            <w:r>
              <w:rPr>
                <w:rFonts w:cstheme="minorHAnsi"/>
              </w:rPr>
              <w:t>??</w:t>
            </w:r>
          </w:p>
        </w:tc>
      </w:tr>
      <w:tr w:rsidR="008F7D82" w:rsidRPr="005206BA" w:rsidTr="009F442B">
        <w:trPr>
          <w:trHeight w:val="205"/>
        </w:trPr>
        <w:tc>
          <w:tcPr>
            <w:tcW w:w="5131" w:type="dxa"/>
          </w:tcPr>
          <w:p w:rsidR="008F7D82" w:rsidRPr="005206BA" w:rsidRDefault="008F7D82" w:rsidP="005206BA">
            <w:pPr>
              <w:rPr>
                <w:rFonts w:cstheme="minorHAnsi"/>
              </w:rPr>
            </w:pPr>
            <w:r w:rsidRPr="005206BA">
              <w:rPr>
                <w:rFonts w:cstheme="minorHAnsi"/>
              </w:rPr>
              <w:t>Slotted transmission spectrum</w:t>
            </w:r>
          </w:p>
        </w:tc>
        <w:tc>
          <w:tcPr>
            <w:tcW w:w="1442" w:type="dxa"/>
          </w:tcPr>
          <w:p w:rsidR="008F7D82" w:rsidRPr="005206BA" w:rsidRDefault="008F7D82" w:rsidP="005206BA">
            <w:pPr>
              <w:rPr>
                <w:rFonts w:cstheme="minorHAnsi"/>
              </w:rPr>
            </w:pPr>
            <w:r w:rsidRPr="005206BA">
              <w:rPr>
                <w:rFonts w:cstheme="minorHAnsi"/>
              </w:rPr>
              <w:t>15.1.3</w:t>
            </w:r>
          </w:p>
        </w:tc>
        <w:tc>
          <w:tcPr>
            <w:tcW w:w="1842" w:type="dxa"/>
          </w:tcPr>
          <w:p w:rsidR="008F7D82" w:rsidRPr="005206BA" w:rsidRDefault="008F7D82" w:rsidP="005206BA">
            <w:pPr>
              <w:rPr>
                <w:rFonts w:cstheme="minorHAnsi"/>
              </w:rPr>
            </w:pPr>
            <w:r w:rsidRPr="005206BA">
              <w:rPr>
                <w:rFonts w:cstheme="minorHAnsi"/>
              </w:rPr>
              <w:fldChar w:fldCharType="begin"/>
            </w:r>
            <w:r w:rsidRPr="005206BA">
              <w:rPr>
                <w:rFonts w:cstheme="minorHAnsi"/>
              </w:rPr>
              <w:instrText xml:space="preserve"> REF _Ref456341772 \r \h  \* MERGEFORMAT </w:instrText>
            </w:r>
            <w:r w:rsidRPr="005206BA">
              <w:rPr>
                <w:rFonts w:cstheme="minorHAnsi"/>
              </w:rPr>
            </w:r>
            <w:r w:rsidRPr="005206BA">
              <w:rPr>
                <w:rFonts w:cstheme="minorHAnsi"/>
              </w:rPr>
              <w:fldChar w:fldCharType="separate"/>
            </w:r>
            <w:r w:rsidRPr="005206BA">
              <w:rPr>
                <w:rFonts w:cstheme="minorHAnsi"/>
              </w:rPr>
              <w:t>10.1.2</w:t>
            </w:r>
            <w:r w:rsidRPr="005206BA">
              <w:rPr>
                <w:rFonts w:cstheme="minorHAnsi"/>
              </w:rPr>
              <w:fldChar w:fldCharType="end"/>
            </w:r>
          </w:p>
        </w:tc>
        <w:tc>
          <w:tcPr>
            <w:tcW w:w="1842" w:type="dxa"/>
          </w:tcPr>
          <w:p w:rsidR="008F7D82" w:rsidRPr="005206BA" w:rsidRDefault="008F7D82" w:rsidP="005206BA">
            <w:pPr>
              <w:rPr>
                <w:rFonts w:cstheme="minorHAnsi"/>
              </w:rPr>
            </w:pPr>
            <w:r>
              <w:rPr>
                <w:rFonts w:cstheme="minorHAnsi"/>
              </w:rPr>
              <w:t>??</w:t>
            </w:r>
          </w:p>
        </w:tc>
      </w:tr>
      <w:tr w:rsidR="008F7D82" w:rsidRPr="005206BA" w:rsidTr="009F442B">
        <w:trPr>
          <w:trHeight w:val="205"/>
        </w:trPr>
        <w:tc>
          <w:tcPr>
            <w:tcW w:w="5131" w:type="dxa"/>
          </w:tcPr>
          <w:p w:rsidR="008F7D82" w:rsidRPr="005206BA" w:rsidRDefault="008F7D82" w:rsidP="005206BA">
            <w:pPr>
              <w:rPr>
                <w:rFonts w:cstheme="minorHAnsi"/>
              </w:rPr>
            </w:pPr>
            <w:r w:rsidRPr="005206BA">
              <w:rPr>
                <w:rFonts w:cstheme="minorHAnsi"/>
              </w:rPr>
              <w:t>Modulation accuracy</w:t>
            </w:r>
          </w:p>
        </w:tc>
        <w:tc>
          <w:tcPr>
            <w:tcW w:w="1442" w:type="dxa"/>
          </w:tcPr>
          <w:p w:rsidR="008F7D82" w:rsidRPr="005206BA" w:rsidRDefault="008F7D82" w:rsidP="005206BA">
            <w:pPr>
              <w:rPr>
                <w:rFonts w:cstheme="minorHAnsi"/>
              </w:rPr>
            </w:pPr>
            <w:r w:rsidRPr="005206BA">
              <w:rPr>
                <w:rFonts w:cstheme="minorHAnsi"/>
              </w:rPr>
              <w:t>15.1.4</w:t>
            </w:r>
          </w:p>
        </w:tc>
        <w:tc>
          <w:tcPr>
            <w:tcW w:w="1842" w:type="dxa"/>
          </w:tcPr>
          <w:p w:rsidR="008F7D82" w:rsidRPr="005206BA" w:rsidRDefault="008F7D82" w:rsidP="005206BA">
            <w:pPr>
              <w:rPr>
                <w:rFonts w:cstheme="minorHAnsi"/>
              </w:rPr>
            </w:pPr>
            <w:r w:rsidRPr="005206BA">
              <w:rPr>
                <w:rFonts w:cstheme="minorHAnsi"/>
              </w:rPr>
              <w:fldChar w:fldCharType="begin"/>
            </w:r>
            <w:r w:rsidRPr="005206BA">
              <w:rPr>
                <w:rFonts w:cstheme="minorHAnsi"/>
              </w:rPr>
              <w:instrText xml:space="preserve"> REF _Ref437957749 \r \h  \* MERGEFORMAT </w:instrText>
            </w:r>
            <w:r w:rsidRPr="005206BA">
              <w:rPr>
                <w:rFonts w:cstheme="minorHAnsi"/>
              </w:rPr>
            </w:r>
            <w:r w:rsidRPr="005206BA">
              <w:rPr>
                <w:rFonts w:cstheme="minorHAnsi"/>
              </w:rPr>
              <w:fldChar w:fldCharType="separate"/>
            </w:r>
            <w:r w:rsidRPr="005206BA">
              <w:rPr>
                <w:rFonts w:cstheme="minorHAnsi"/>
              </w:rPr>
              <w:t>10.1.3</w:t>
            </w:r>
            <w:r w:rsidRPr="005206BA">
              <w:rPr>
                <w:rFonts w:cstheme="minorHAnsi"/>
              </w:rPr>
              <w:fldChar w:fldCharType="end"/>
            </w:r>
          </w:p>
        </w:tc>
        <w:tc>
          <w:tcPr>
            <w:tcW w:w="1842" w:type="dxa"/>
          </w:tcPr>
          <w:p w:rsidR="008F7D82" w:rsidRPr="005206BA" w:rsidRDefault="008F7D82" w:rsidP="005206BA">
            <w:pPr>
              <w:rPr>
                <w:rFonts w:cstheme="minorHAnsi"/>
              </w:rPr>
            </w:pPr>
            <w:r>
              <w:rPr>
                <w:rFonts w:cstheme="minorHAnsi"/>
              </w:rPr>
              <w:t>??</w:t>
            </w:r>
          </w:p>
        </w:tc>
      </w:tr>
      <w:tr w:rsidR="008F7D82" w:rsidRPr="005206BA" w:rsidTr="009F442B">
        <w:trPr>
          <w:trHeight w:val="205"/>
        </w:trPr>
        <w:tc>
          <w:tcPr>
            <w:tcW w:w="5131" w:type="dxa"/>
          </w:tcPr>
          <w:p w:rsidR="008F7D82" w:rsidRPr="005206BA" w:rsidRDefault="008F7D82" w:rsidP="005206BA">
            <w:pPr>
              <w:rPr>
                <w:rFonts w:cstheme="minorHAnsi"/>
              </w:rPr>
            </w:pPr>
            <w:r w:rsidRPr="005206BA">
              <w:rPr>
                <w:rFonts w:cstheme="minorHAnsi"/>
              </w:rPr>
              <w:t>Transmitter output power characteristics</w:t>
            </w:r>
          </w:p>
        </w:tc>
        <w:tc>
          <w:tcPr>
            <w:tcW w:w="1442" w:type="dxa"/>
          </w:tcPr>
          <w:p w:rsidR="008F7D82" w:rsidRPr="005206BA" w:rsidRDefault="008F7D82" w:rsidP="005206BA">
            <w:pPr>
              <w:rPr>
                <w:rFonts w:cstheme="minorHAnsi"/>
              </w:rPr>
            </w:pPr>
            <w:r w:rsidRPr="005206BA">
              <w:rPr>
                <w:rFonts w:cstheme="minorHAnsi"/>
              </w:rPr>
              <w:t>15.1.5</w:t>
            </w:r>
          </w:p>
        </w:tc>
        <w:tc>
          <w:tcPr>
            <w:tcW w:w="1842" w:type="dxa"/>
          </w:tcPr>
          <w:p w:rsidR="008F7D82" w:rsidRPr="005206BA" w:rsidRDefault="008F7D82" w:rsidP="005206BA">
            <w:pPr>
              <w:rPr>
                <w:rFonts w:cstheme="minorHAnsi"/>
              </w:rPr>
            </w:pPr>
            <w:r w:rsidRPr="005206BA">
              <w:rPr>
                <w:rFonts w:cstheme="minorHAnsi"/>
              </w:rPr>
              <w:fldChar w:fldCharType="begin"/>
            </w:r>
            <w:r w:rsidRPr="005206BA">
              <w:rPr>
                <w:rFonts w:cstheme="minorHAnsi"/>
              </w:rPr>
              <w:instrText xml:space="preserve"> REF _Ref456343805 \n \h  \* MERGEFORMAT </w:instrText>
            </w:r>
            <w:r w:rsidRPr="005206BA">
              <w:rPr>
                <w:rFonts w:cstheme="minorHAnsi"/>
              </w:rPr>
            </w:r>
            <w:r w:rsidRPr="005206BA">
              <w:rPr>
                <w:rFonts w:cstheme="minorHAnsi"/>
              </w:rPr>
              <w:fldChar w:fldCharType="separate"/>
            </w:r>
            <w:r w:rsidRPr="005206BA">
              <w:rPr>
                <w:rFonts w:cstheme="minorHAnsi"/>
              </w:rPr>
              <w:t>10.1.4</w:t>
            </w:r>
            <w:r w:rsidRPr="005206BA">
              <w:rPr>
                <w:rFonts w:cstheme="minorHAnsi"/>
              </w:rPr>
              <w:fldChar w:fldCharType="end"/>
            </w:r>
          </w:p>
        </w:tc>
        <w:tc>
          <w:tcPr>
            <w:tcW w:w="1842" w:type="dxa"/>
          </w:tcPr>
          <w:p w:rsidR="008F7D82" w:rsidRPr="005206BA" w:rsidRDefault="008F7D82" w:rsidP="005206BA">
            <w:pPr>
              <w:rPr>
                <w:rFonts w:cstheme="minorHAnsi"/>
              </w:rPr>
            </w:pPr>
            <w:r>
              <w:rPr>
                <w:rFonts w:cstheme="minorHAnsi"/>
              </w:rPr>
              <w:t>??</w:t>
            </w:r>
          </w:p>
        </w:tc>
      </w:tr>
    </w:tbl>
    <w:p w:rsidR="005206BA" w:rsidRPr="005206BA" w:rsidRDefault="00AD7CF3" w:rsidP="00AD7CF3">
      <w:pPr>
        <w:pStyle w:val="Caption"/>
        <w:rPr>
          <w:rFonts w:cstheme="minorHAnsi"/>
        </w:rPr>
      </w:pPr>
      <w:bookmarkStart w:id="73" w:name="_Toc465672540"/>
      <w:r>
        <w:t xml:space="preserve">Table </w:t>
      </w:r>
      <w:r w:rsidR="00E8166E">
        <w:fldChar w:fldCharType="begin"/>
      </w:r>
      <w:r w:rsidR="00E8166E">
        <w:instrText xml:space="preserve"> SEQ Table </w:instrText>
      </w:r>
      <w:r w:rsidR="00E8166E">
        <w:instrText xml:space="preserve">\* ARABIC </w:instrText>
      </w:r>
      <w:r w:rsidR="00E8166E">
        <w:fldChar w:fldCharType="separate"/>
      </w:r>
      <w:r w:rsidR="007044A5">
        <w:rPr>
          <w:noProof/>
        </w:rPr>
        <w:t>4</w:t>
      </w:r>
      <w:r w:rsidR="00E8166E">
        <w:rPr>
          <w:noProof/>
        </w:rPr>
        <w:fldChar w:fldCharType="end"/>
      </w:r>
      <w:r>
        <w:t xml:space="preserve"> - </w:t>
      </w:r>
      <w:r w:rsidRPr="00C56962">
        <w:t>Transmitter tests for VDE Reference Design</w:t>
      </w:r>
      <w:bookmarkEnd w:id="73"/>
    </w:p>
    <w:p w:rsidR="005206BA" w:rsidRPr="005206BA" w:rsidRDefault="005206BA" w:rsidP="005206BA">
      <w:pPr>
        <w:pStyle w:val="Heading3"/>
        <w:numPr>
          <w:ilvl w:val="2"/>
          <w:numId w:val="20"/>
        </w:numPr>
        <w:spacing w:before="40"/>
        <w:rPr>
          <w:rFonts w:asciiTheme="minorHAnsi" w:hAnsiTheme="minorHAnsi" w:cstheme="minorHAnsi"/>
        </w:rPr>
      </w:pPr>
      <w:bookmarkStart w:id="74" w:name="_Ref437957473"/>
      <w:bookmarkStart w:id="75" w:name="_Toc456425891"/>
      <w:bookmarkStart w:id="76" w:name="_Toc476134642"/>
      <w:r w:rsidRPr="005206BA">
        <w:rPr>
          <w:rFonts w:asciiTheme="minorHAnsi" w:hAnsiTheme="minorHAnsi" w:cstheme="minorHAnsi"/>
        </w:rPr>
        <w:t>Carrier power</w:t>
      </w:r>
      <w:bookmarkEnd w:id="74"/>
      <w:bookmarkEnd w:id="75"/>
      <w:bookmarkEnd w:id="76"/>
    </w:p>
    <w:p w:rsidR="005206BA" w:rsidRDefault="005206BA" w:rsidP="005206BA">
      <w:pPr>
        <w:rPr>
          <w:rFonts w:asciiTheme="minorHAnsi" w:hAnsiTheme="minorHAnsi" w:cstheme="minorHAnsi"/>
        </w:rPr>
      </w:pPr>
      <w:r w:rsidRPr="005206BA">
        <w:rPr>
          <w:rFonts w:asciiTheme="minorHAnsi" w:hAnsiTheme="minorHAnsi" w:cstheme="minorHAnsi"/>
        </w:rPr>
        <w:t>The carrier power test shall be performed as specified in IEC 61993, 15.1.2.  The following modulation schemes shall be used in addition to using GMSK modulation in a 25 kHz band (AIS):</w:t>
      </w:r>
    </w:p>
    <w:p w:rsidR="00AD7CF3" w:rsidRPr="005206BA" w:rsidRDefault="00AD7CF3" w:rsidP="005206BA">
      <w:pPr>
        <w:rPr>
          <w:rFonts w:asciiTheme="minorHAnsi" w:hAnsiTheme="minorHAnsi" w:cstheme="minorHAnsi"/>
        </w:rPr>
      </w:pPr>
    </w:p>
    <w:p w:rsidR="005206BA" w:rsidRPr="005206BA" w:rsidRDefault="005206BA" w:rsidP="005206BA">
      <w:pPr>
        <w:pStyle w:val="ListParagraph"/>
        <w:numPr>
          <w:ilvl w:val="0"/>
          <w:numId w:val="41"/>
        </w:numPr>
        <w:contextualSpacing/>
        <w:rPr>
          <w:rFonts w:asciiTheme="minorHAnsi" w:hAnsiTheme="minorHAnsi" w:cstheme="minorHAnsi"/>
        </w:rPr>
      </w:pPr>
      <w:r w:rsidRPr="005206BA">
        <w:rPr>
          <w:rFonts w:asciiTheme="minorHAnsi" w:hAnsiTheme="minorHAnsi" w:cstheme="minorHAnsi"/>
        </w:rPr>
        <w:t xml:space="preserve">Test Signal 6,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_Ref442952725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4.4.1</w:t>
      </w:r>
      <w:r w:rsidRPr="005206BA">
        <w:rPr>
          <w:rFonts w:asciiTheme="minorHAnsi" w:hAnsiTheme="minorHAnsi" w:cstheme="minorHAnsi"/>
        </w:rPr>
        <w:fldChar w:fldCharType="end"/>
      </w:r>
      <w:r w:rsidRPr="005206BA">
        <w:rPr>
          <w:rFonts w:asciiTheme="minorHAnsi" w:hAnsiTheme="minorHAnsi" w:cstheme="minorHAnsi"/>
        </w:rPr>
        <w:t>.</w:t>
      </w:r>
    </w:p>
    <w:p w:rsidR="005206BA" w:rsidRPr="005206BA" w:rsidRDefault="005206BA" w:rsidP="005206BA">
      <w:pPr>
        <w:pStyle w:val="ListParagraph"/>
        <w:numPr>
          <w:ilvl w:val="0"/>
          <w:numId w:val="41"/>
        </w:numPr>
        <w:contextualSpacing/>
        <w:rPr>
          <w:rFonts w:asciiTheme="minorHAnsi" w:hAnsiTheme="minorHAnsi" w:cstheme="minorHAnsi"/>
        </w:rPr>
      </w:pPr>
      <w:r w:rsidRPr="005206BA">
        <w:rPr>
          <w:rFonts w:asciiTheme="minorHAnsi" w:hAnsiTheme="minorHAnsi" w:cstheme="minorHAnsi"/>
        </w:rPr>
        <w:t xml:space="preserve">Test Signal 7,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_Ref442952728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4.4.2</w:t>
      </w:r>
      <w:r w:rsidRPr="005206BA">
        <w:rPr>
          <w:rFonts w:asciiTheme="minorHAnsi" w:hAnsiTheme="minorHAnsi" w:cstheme="minorHAnsi"/>
        </w:rPr>
        <w:fldChar w:fldCharType="end"/>
      </w:r>
      <w:r w:rsidRPr="005206BA">
        <w:rPr>
          <w:rFonts w:asciiTheme="minorHAnsi" w:hAnsiTheme="minorHAnsi" w:cstheme="minorHAnsi"/>
        </w:rPr>
        <w:t>.</w:t>
      </w:r>
    </w:p>
    <w:p w:rsidR="005206BA" w:rsidRPr="005206BA" w:rsidRDefault="005206BA" w:rsidP="005206BA">
      <w:pPr>
        <w:pStyle w:val="ListParagraph"/>
        <w:numPr>
          <w:ilvl w:val="0"/>
          <w:numId w:val="41"/>
        </w:numPr>
        <w:contextualSpacing/>
        <w:rPr>
          <w:rFonts w:asciiTheme="minorHAnsi" w:hAnsiTheme="minorHAnsi" w:cstheme="minorHAnsi"/>
        </w:rPr>
      </w:pPr>
      <w:r w:rsidRPr="005206BA">
        <w:rPr>
          <w:rFonts w:asciiTheme="minorHAnsi" w:hAnsiTheme="minorHAnsi" w:cstheme="minorHAnsi"/>
        </w:rPr>
        <w:t xml:space="preserve">Test Signal 8,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_Ref442952729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4.4.3</w:t>
      </w:r>
      <w:r w:rsidRPr="005206BA">
        <w:rPr>
          <w:rFonts w:asciiTheme="minorHAnsi" w:hAnsiTheme="minorHAnsi" w:cstheme="minorHAnsi"/>
        </w:rPr>
        <w:fldChar w:fldCharType="end"/>
      </w:r>
      <w:r w:rsidRPr="005206BA">
        <w:rPr>
          <w:rFonts w:asciiTheme="minorHAnsi" w:hAnsiTheme="minorHAnsi" w:cstheme="minorHAnsi"/>
        </w:rPr>
        <w:t>.</w:t>
      </w:r>
    </w:p>
    <w:p w:rsidR="005206BA" w:rsidRPr="005206BA" w:rsidRDefault="005206BA" w:rsidP="005206BA">
      <w:pPr>
        <w:pStyle w:val="ListParagraph"/>
        <w:numPr>
          <w:ilvl w:val="0"/>
          <w:numId w:val="41"/>
        </w:numPr>
        <w:contextualSpacing/>
        <w:rPr>
          <w:rFonts w:asciiTheme="minorHAnsi" w:hAnsiTheme="minorHAnsi" w:cstheme="minorHAnsi"/>
        </w:rPr>
      </w:pPr>
      <w:r w:rsidRPr="005206BA">
        <w:rPr>
          <w:rFonts w:asciiTheme="minorHAnsi" w:hAnsiTheme="minorHAnsi" w:cstheme="minorHAnsi"/>
        </w:rPr>
        <w:t xml:space="preserve">Test Signal 9,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_Ref442952730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4.4.4</w:t>
      </w:r>
      <w:r w:rsidRPr="005206BA">
        <w:rPr>
          <w:rFonts w:asciiTheme="minorHAnsi" w:hAnsiTheme="minorHAnsi" w:cstheme="minorHAnsi"/>
        </w:rPr>
        <w:fldChar w:fldCharType="end"/>
      </w:r>
      <w:r w:rsidRPr="005206BA">
        <w:rPr>
          <w:rFonts w:asciiTheme="minorHAnsi" w:hAnsiTheme="minorHAnsi" w:cstheme="minorHAnsi"/>
        </w:rPr>
        <w:t>.</w:t>
      </w:r>
    </w:p>
    <w:p w:rsidR="00AD7CF3" w:rsidRDefault="00AD7CF3"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Both high power (41 dBm / 12.5 W) and low power (30 dBm / 1 W) shall be verified in the specified bandwidths.</w:t>
      </w:r>
    </w:p>
    <w:p w:rsidR="005206BA" w:rsidRPr="005206BA" w:rsidRDefault="005206BA" w:rsidP="005206BA">
      <w:pPr>
        <w:rPr>
          <w:rFonts w:asciiTheme="minorHAnsi" w:hAnsiTheme="minorHAnsi" w:cstheme="minorHAnsi"/>
        </w:rPr>
      </w:pPr>
    </w:p>
    <w:p w:rsidR="005206BA" w:rsidRPr="005206BA" w:rsidRDefault="005206BA" w:rsidP="005206BA">
      <w:pPr>
        <w:pStyle w:val="Heading3"/>
        <w:numPr>
          <w:ilvl w:val="2"/>
          <w:numId w:val="20"/>
        </w:numPr>
        <w:spacing w:before="40"/>
        <w:rPr>
          <w:rFonts w:asciiTheme="minorHAnsi" w:hAnsiTheme="minorHAnsi" w:cstheme="minorHAnsi"/>
        </w:rPr>
      </w:pPr>
      <w:bookmarkStart w:id="77" w:name="_Ref456341772"/>
      <w:bookmarkStart w:id="78" w:name="_Toc456425892"/>
      <w:bookmarkStart w:id="79" w:name="_Toc476134643"/>
      <w:r w:rsidRPr="005206BA">
        <w:rPr>
          <w:rFonts w:asciiTheme="minorHAnsi" w:hAnsiTheme="minorHAnsi" w:cstheme="minorHAnsi"/>
        </w:rPr>
        <w:t>Slotted transmission spectrum</w:t>
      </w:r>
      <w:bookmarkEnd w:id="77"/>
      <w:bookmarkEnd w:id="78"/>
      <w:bookmarkEnd w:id="79"/>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new proposed transmission mask from R-REC-M.2092 shall be used for </w:t>
      </w:r>
      <w:r w:rsidR="008B19DC">
        <w:rPr>
          <w:rFonts w:asciiTheme="minorHAnsi" w:hAnsiTheme="minorHAnsi" w:cstheme="minorHAnsi"/>
        </w:rPr>
        <w:t xml:space="preserve">ASM and </w:t>
      </w:r>
      <w:r w:rsidRPr="005206BA">
        <w:rPr>
          <w:rFonts w:asciiTheme="minorHAnsi" w:hAnsiTheme="minorHAnsi" w:cstheme="minorHAnsi"/>
        </w:rPr>
        <w:t xml:space="preserve">VDE messages, as described </w:t>
      </w:r>
      <w:r w:rsidR="00DA4CF8">
        <w:rPr>
          <w:rFonts w:asciiTheme="minorHAnsi" w:hAnsiTheme="minorHAnsi" w:cstheme="minorHAnsi"/>
        </w:rPr>
        <w:t>in Table 5 and Figure 2</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10458" w:type="dxa"/>
        <w:tblLayout w:type="fixed"/>
        <w:tblLook w:val="04A0" w:firstRow="1" w:lastRow="0" w:firstColumn="1" w:lastColumn="0" w:noHBand="0" w:noVBand="1"/>
      </w:tblPr>
      <w:tblGrid>
        <w:gridCol w:w="4158"/>
        <w:gridCol w:w="3150"/>
        <w:gridCol w:w="3150"/>
      </w:tblGrid>
      <w:tr w:rsidR="005206BA" w:rsidRPr="005206BA" w:rsidTr="005C2D3C">
        <w:tc>
          <w:tcPr>
            <w:tcW w:w="4158" w:type="dxa"/>
          </w:tcPr>
          <w:p w:rsidR="005206BA" w:rsidRPr="005206BA" w:rsidRDefault="005206BA" w:rsidP="005206BA">
            <w:pPr>
              <w:rPr>
                <w:rFonts w:cstheme="minorHAnsi"/>
                <w:b/>
              </w:rPr>
            </w:pPr>
            <w:r w:rsidRPr="005206BA">
              <w:rPr>
                <w:rFonts w:cstheme="minorHAnsi"/>
                <w:b/>
              </w:rPr>
              <w:t>Transmit parameters</w:t>
            </w:r>
          </w:p>
        </w:tc>
        <w:tc>
          <w:tcPr>
            <w:tcW w:w="3150" w:type="dxa"/>
          </w:tcPr>
          <w:p w:rsidR="005206BA" w:rsidRPr="005206BA" w:rsidRDefault="005206BA" w:rsidP="005206BA">
            <w:pPr>
              <w:rPr>
                <w:rFonts w:cstheme="minorHAnsi"/>
                <w:b/>
                <w:lang w:val="fr-FR"/>
              </w:rPr>
            </w:pPr>
            <w:r w:rsidRPr="005206BA">
              <w:rPr>
                <w:rFonts w:cstheme="minorHAnsi"/>
                <w:b/>
                <w:lang w:val="fr-FR"/>
              </w:rPr>
              <w:t>Requirements</w:t>
            </w:r>
          </w:p>
        </w:tc>
        <w:tc>
          <w:tcPr>
            <w:tcW w:w="3150" w:type="dxa"/>
          </w:tcPr>
          <w:p w:rsidR="005206BA" w:rsidRPr="005206BA" w:rsidRDefault="005206BA" w:rsidP="005206BA">
            <w:pPr>
              <w:rPr>
                <w:rFonts w:cstheme="minorHAnsi"/>
                <w:b/>
                <w:lang w:val="fr-FR"/>
              </w:rPr>
            </w:pPr>
            <w:r w:rsidRPr="005206BA">
              <w:rPr>
                <w:rFonts w:cstheme="minorHAnsi"/>
                <w:b/>
                <w:lang w:val="fr-FR"/>
              </w:rPr>
              <w:t>Condition</w:t>
            </w:r>
          </w:p>
        </w:tc>
      </w:tr>
      <w:tr w:rsidR="005206BA" w:rsidRPr="00F10333" w:rsidTr="005C2D3C">
        <w:tc>
          <w:tcPr>
            <w:tcW w:w="4158" w:type="dxa"/>
            <w:hideMark/>
          </w:tcPr>
          <w:p w:rsidR="005206BA" w:rsidRPr="005206BA" w:rsidRDefault="005206BA" w:rsidP="005206BA">
            <w:pPr>
              <w:rPr>
                <w:rFonts w:cstheme="minorHAnsi"/>
              </w:rPr>
            </w:pPr>
            <w:r w:rsidRPr="005206BA">
              <w:rPr>
                <w:rFonts w:cstheme="minorHAnsi"/>
              </w:rPr>
              <w:t>Maximum adjacent power levels for 25 kHz channel</w:t>
            </w:r>
          </w:p>
        </w:tc>
        <w:tc>
          <w:tcPr>
            <w:tcW w:w="3150" w:type="dxa"/>
            <w:hideMark/>
          </w:tcPr>
          <w:p w:rsidR="005206BA" w:rsidRPr="005206BA" w:rsidRDefault="005206BA" w:rsidP="005206BA">
            <w:pPr>
              <w:rPr>
                <w:rFonts w:cstheme="minorHAnsi"/>
                <w:lang w:val="fr-FR"/>
              </w:rPr>
            </w:pPr>
            <w:r w:rsidRPr="005206BA">
              <w:rPr>
                <w:rFonts w:cstheme="minorHAnsi"/>
                <w:lang w:val="fr-FR"/>
              </w:rPr>
              <w:t>0 dBc</w:t>
            </w:r>
          </w:p>
          <w:p w:rsidR="005206BA" w:rsidRPr="005206BA" w:rsidRDefault="005206BA" w:rsidP="005206BA">
            <w:pPr>
              <w:rPr>
                <w:rFonts w:cstheme="minorHAnsi"/>
                <w:lang w:val="fr-FR"/>
              </w:rPr>
            </w:pPr>
            <w:r w:rsidRPr="005206BA">
              <w:rPr>
                <w:rFonts w:cstheme="minorHAnsi"/>
                <w:lang w:val="fr-FR"/>
              </w:rPr>
              <w:t>−25 dBc</w:t>
            </w:r>
          </w:p>
          <w:p w:rsidR="005206BA" w:rsidRPr="005206BA" w:rsidRDefault="005206BA" w:rsidP="005206BA">
            <w:pPr>
              <w:rPr>
                <w:rFonts w:cstheme="minorHAnsi"/>
                <w:lang w:val="fr-FR"/>
              </w:rPr>
            </w:pPr>
            <w:r w:rsidRPr="005206BA">
              <w:rPr>
                <w:rFonts w:cstheme="minorHAnsi"/>
                <w:lang w:val="fr-FR"/>
              </w:rPr>
              <w:t>−60 dBc</w:t>
            </w:r>
          </w:p>
        </w:tc>
        <w:tc>
          <w:tcPr>
            <w:tcW w:w="3150" w:type="dxa"/>
            <w:hideMark/>
          </w:tcPr>
          <w:p w:rsidR="005206BA" w:rsidRPr="005206BA" w:rsidRDefault="005206BA" w:rsidP="005206BA">
            <w:pPr>
              <w:rPr>
                <w:rFonts w:cstheme="minorHAnsi"/>
                <w:lang w:val="fr-FR"/>
              </w:rPr>
            </w:pPr>
            <w:r w:rsidRPr="005206BA">
              <w:rPr>
                <w:rFonts w:cstheme="minorHAnsi"/>
                <w:lang w:val="fr-FR"/>
              </w:rPr>
              <w:t>Δ</w:t>
            </w:r>
            <w:r w:rsidRPr="005206BA">
              <w:rPr>
                <w:rFonts w:cstheme="minorHAnsi"/>
                <w:i/>
                <w:iCs/>
                <w:lang w:val="fr-FR"/>
              </w:rPr>
              <w:t>fc</w:t>
            </w:r>
            <w:r w:rsidRPr="005206BA">
              <w:rPr>
                <w:rFonts w:cstheme="minorHAnsi"/>
                <w:lang w:val="fr-FR"/>
              </w:rPr>
              <w:t xml:space="preserve"> &lt; ±12.5 kHz</w:t>
            </w:r>
          </w:p>
          <w:p w:rsidR="005206BA" w:rsidRPr="005206BA" w:rsidRDefault="005206BA" w:rsidP="005206BA">
            <w:pPr>
              <w:rPr>
                <w:rFonts w:cstheme="minorHAnsi"/>
                <w:lang w:val="fr-FR"/>
              </w:rPr>
            </w:pPr>
            <w:r w:rsidRPr="005206BA">
              <w:rPr>
                <w:rFonts w:cstheme="minorHAnsi"/>
                <w:lang w:val="fr-FR"/>
              </w:rPr>
              <w:t>±12.5 kHz &lt; Δ</w:t>
            </w:r>
            <w:r w:rsidRPr="005206BA">
              <w:rPr>
                <w:rFonts w:cstheme="minorHAnsi"/>
                <w:i/>
                <w:iCs/>
                <w:lang w:val="fr-FR"/>
              </w:rPr>
              <w:t>fc</w:t>
            </w:r>
            <w:r w:rsidRPr="005206BA">
              <w:rPr>
                <w:rFonts w:cstheme="minorHAnsi"/>
                <w:lang w:val="fr-FR"/>
              </w:rPr>
              <w:t xml:space="preserve"> &lt; ±25 kHz</w:t>
            </w:r>
          </w:p>
          <w:p w:rsidR="005206BA" w:rsidRPr="005206BA" w:rsidRDefault="005206BA" w:rsidP="005206BA">
            <w:pPr>
              <w:rPr>
                <w:rFonts w:cstheme="minorHAnsi"/>
                <w:lang w:val="fr-FR"/>
              </w:rPr>
            </w:pPr>
            <w:r w:rsidRPr="005206BA">
              <w:rPr>
                <w:rFonts w:cstheme="minorHAnsi"/>
                <w:lang w:val="fr-FR"/>
              </w:rPr>
              <w:t>±25 kHz &lt; Δ</w:t>
            </w:r>
            <w:r w:rsidRPr="005206BA">
              <w:rPr>
                <w:rFonts w:cstheme="minorHAnsi"/>
                <w:i/>
                <w:iCs/>
                <w:lang w:val="fr-FR"/>
              </w:rPr>
              <w:t>fc</w:t>
            </w:r>
            <w:r w:rsidRPr="005206BA">
              <w:rPr>
                <w:rFonts w:cstheme="minorHAnsi"/>
                <w:lang w:val="fr-FR"/>
              </w:rPr>
              <w:t xml:space="preserve"> &lt; ±75 kHz</w:t>
            </w:r>
          </w:p>
        </w:tc>
      </w:tr>
      <w:tr w:rsidR="005206BA" w:rsidRPr="00F10333" w:rsidTr="005C2D3C">
        <w:tc>
          <w:tcPr>
            <w:tcW w:w="4158" w:type="dxa"/>
            <w:hideMark/>
          </w:tcPr>
          <w:p w:rsidR="005206BA" w:rsidRPr="005206BA" w:rsidRDefault="005206BA" w:rsidP="005206BA">
            <w:pPr>
              <w:rPr>
                <w:rFonts w:cstheme="minorHAnsi"/>
              </w:rPr>
            </w:pPr>
            <w:r w:rsidRPr="005206BA">
              <w:rPr>
                <w:rFonts w:cstheme="minorHAnsi"/>
              </w:rPr>
              <w:t>Maximum adjacent power levels for 50 kHz channel</w:t>
            </w:r>
          </w:p>
        </w:tc>
        <w:tc>
          <w:tcPr>
            <w:tcW w:w="3150" w:type="dxa"/>
            <w:hideMark/>
          </w:tcPr>
          <w:p w:rsidR="005206BA" w:rsidRPr="005206BA" w:rsidRDefault="005206BA" w:rsidP="005206BA">
            <w:pPr>
              <w:rPr>
                <w:rFonts w:cstheme="minorHAnsi"/>
                <w:lang w:val="fr-FR"/>
              </w:rPr>
            </w:pPr>
            <w:r w:rsidRPr="005206BA">
              <w:rPr>
                <w:rFonts w:cstheme="minorHAnsi"/>
                <w:lang w:val="fr-FR"/>
              </w:rPr>
              <w:t>0 dBc</w:t>
            </w:r>
          </w:p>
          <w:p w:rsidR="005206BA" w:rsidRPr="005206BA" w:rsidRDefault="005206BA" w:rsidP="005206BA">
            <w:pPr>
              <w:rPr>
                <w:rFonts w:cstheme="minorHAnsi"/>
                <w:lang w:val="fr-FR"/>
              </w:rPr>
            </w:pPr>
            <w:r w:rsidRPr="005206BA">
              <w:rPr>
                <w:rFonts w:cstheme="minorHAnsi"/>
                <w:lang w:val="fr-FR"/>
              </w:rPr>
              <w:t>−25 dBc</w:t>
            </w:r>
          </w:p>
          <w:p w:rsidR="005206BA" w:rsidRPr="005206BA" w:rsidRDefault="005206BA" w:rsidP="005206BA">
            <w:pPr>
              <w:rPr>
                <w:rFonts w:cstheme="minorHAnsi"/>
                <w:lang w:val="fr-FR"/>
              </w:rPr>
            </w:pPr>
            <w:r w:rsidRPr="005206BA">
              <w:rPr>
                <w:rFonts w:cstheme="minorHAnsi"/>
                <w:lang w:val="fr-FR"/>
              </w:rPr>
              <w:t>−60 dBc</w:t>
            </w:r>
          </w:p>
        </w:tc>
        <w:tc>
          <w:tcPr>
            <w:tcW w:w="3150" w:type="dxa"/>
            <w:hideMark/>
          </w:tcPr>
          <w:p w:rsidR="005206BA" w:rsidRPr="005206BA" w:rsidRDefault="005206BA" w:rsidP="005206BA">
            <w:pPr>
              <w:rPr>
                <w:rFonts w:cstheme="minorHAnsi"/>
                <w:lang w:val="fr-FR"/>
              </w:rPr>
            </w:pPr>
            <w:r w:rsidRPr="005206BA">
              <w:rPr>
                <w:rFonts w:cstheme="minorHAnsi"/>
                <w:lang w:val="fr-FR"/>
              </w:rPr>
              <w:t>Δ</w:t>
            </w:r>
            <w:r w:rsidRPr="005206BA">
              <w:rPr>
                <w:rFonts w:cstheme="minorHAnsi"/>
                <w:i/>
                <w:iCs/>
                <w:lang w:val="fr-FR"/>
              </w:rPr>
              <w:t>fc</w:t>
            </w:r>
            <w:r w:rsidRPr="005206BA">
              <w:rPr>
                <w:rFonts w:cstheme="minorHAnsi"/>
                <w:lang w:val="fr-FR"/>
              </w:rPr>
              <w:t xml:space="preserve"> &lt; ±25 kHz</w:t>
            </w:r>
          </w:p>
          <w:p w:rsidR="005206BA" w:rsidRPr="005206BA" w:rsidRDefault="005206BA" w:rsidP="005206BA">
            <w:pPr>
              <w:rPr>
                <w:rFonts w:cstheme="minorHAnsi"/>
                <w:lang w:val="fr-FR"/>
              </w:rPr>
            </w:pPr>
            <w:r w:rsidRPr="005206BA">
              <w:rPr>
                <w:rFonts w:cstheme="minorHAnsi"/>
                <w:lang w:val="fr-FR"/>
              </w:rPr>
              <w:t>±25 kHz &lt; Δ</w:t>
            </w:r>
            <w:r w:rsidRPr="005206BA">
              <w:rPr>
                <w:rFonts w:cstheme="minorHAnsi"/>
                <w:i/>
                <w:iCs/>
                <w:lang w:val="fr-FR"/>
              </w:rPr>
              <w:t>fc</w:t>
            </w:r>
            <w:r w:rsidRPr="005206BA">
              <w:rPr>
                <w:rFonts w:cstheme="minorHAnsi"/>
                <w:lang w:val="fr-FR"/>
              </w:rPr>
              <w:t xml:space="preserve"> &lt; ±50 kHz</w:t>
            </w:r>
          </w:p>
          <w:p w:rsidR="005206BA" w:rsidRPr="005206BA" w:rsidRDefault="005206BA" w:rsidP="005206BA">
            <w:pPr>
              <w:rPr>
                <w:rFonts w:cstheme="minorHAnsi"/>
                <w:lang w:val="fr-FR"/>
              </w:rPr>
            </w:pPr>
            <w:r w:rsidRPr="005206BA">
              <w:rPr>
                <w:rFonts w:cstheme="minorHAnsi"/>
                <w:lang w:val="fr-FR"/>
              </w:rPr>
              <w:t>±50 kHz&lt; Δ</w:t>
            </w:r>
            <w:r w:rsidRPr="005206BA">
              <w:rPr>
                <w:rFonts w:cstheme="minorHAnsi"/>
                <w:i/>
                <w:iCs/>
                <w:lang w:val="fr-FR"/>
              </w:rPr>
              <w:t>fc</w:t>
            </w:r>
            <w:r w:rsidRPr="005206BA">
              <w:rPr>
                <w:rFonts w:cstheme="minorHAnsi"/>
                <w:lang w:val="fr-FR"/>
              </w:rPr>
              <w:t xml:space="preserve"> &lt; ±100 kHz</w:t>
            </w:r>
          </w:p>
        </w:tc>
      </w:tr>
      <w:tr w:rsidR="005206BA" w:rsidRPr="00F10333" w:rsidTr="005C2D3C">
        <w:tc>
          <w:tcPr>
            <w:tcW w:w="4158" w:type="dxa"/>
            <w:hideMark/>
          </w:tcPr>
          <w:p w:rsidR="005206BA" w:rsidRPr="005206BA" w:rsidRDefault="005206BA" w:rsidP="005206BA">
            <w:pPr>
              <w:rPr>
                <w:rFonts w:cstheme="minorHAnsi"/>
              </w:rPr>
            </w:pPr>
            <w:r w:rsidRPr="005206BA">
              <w:rPr>
                <w:rFonts w:cstheme="minorHAnsi"/>
              </w:rPr>
              <w:t>Maximum adjacent power levels for 100 kHz channel</w:t>
            </w:r>
          </w:p>
        </w:tc>
        <w:tc>
          <w:tcPr>
            <w:tcW w:w="3150" w:type="dxa"/>
            <w:hideMark/>
          </w:tcPr>
          <w:p w:rsidR="005206BA" w:rsidRPr="005206BA" w:rsidRDefault="005206BA" w:rsidP="005206BA">
            <w:pPr>
              <w:rPr>
                <w:rFonts w:cstheme="minorHAnsi"/>
                <w:lang w:val="fr-FR"/>
              </w:rPr>
            </w:pPr>
            <w:r w:rsidRPr="005206BA">
              <w:rPr>
                <w:rFonts w:cstheme="minorHAnsi"/>
                <w:lang w:val="fr-FR"/>
              </w:rPr>
              <w:t>0 dBc</w:t>
            </w:r>
          </w:p>
          <w:p w:rsidR="005206BA" w:rsidRPr="005206BA" w:rsidRDefault="005206BA" w:rsidP="005206BA">
            <w:pPr>
              <w:rPr>
                <w:rFonts w:cstheme="minorHAnsi"/>
                <w:lang w:val="fr-FR"/>
              </w:rPr>
            </w:pPr>
            <w:r w:rsidRPr="005206BA">
              <w:rPr>
                <w:rFonts w:cstheme="minorHAnsi"/>
                <w:lang w:val="fr-FR"/>
              </w:rPr>
              <w:t>−25 dBc</w:t>
            </w:r>
          </w:p>
          <w:p w:rsidR="005206BA" w:rsidRPr="005206BA" w:rsidRDefault="005206BA" w:rsidP="005206BA">
            <w:pPr>
              <w:rPr>
                <w:rFonts w:cstheme="minorHAnsi"/>
                <w:lang w:val="fr-FR"/>
              </w:rPr>
            </w:pPr>
            <w:r w:rsidRPr="005206BA">
              <w:rPr>
                <w:rFonts w:cstheme="minorHAnsi"/>
                <w:lang w:val="fr-FR"/>
              </w:rPr>
              <w:t>−60 dBc</w:t>
            </w:r>
          </w:p>
        </w:tc>
        <w:tc>
          <w:tcPr>
            <w:tcW w:w="3150" w:type="dxa"/>
            <w:hideMark/>
          </w:tcPr>
          <w:p w:rsidR="005206BA" w:rsidRPr="005206BA" w:rsidRDefault="005206BA" w:rsidP="005206BA">
            <w:pPr>
              <w:rPr>
                <w:rFonts w:cstheme="minorHAnsi"/>
                <w:lang w:val="fr-FR"/>
              </w:rPr>
            </w:pPr>
            <w:r w:rsidRPr="005206BA">
              <w:rPr>
                <w:rFonts w:cstheme="minorHAnsi"/>
                <w:lang w:val="fr-FR"/>
              </w:rPr>
              <w:t>Δ</w:t>
            </w:r>
            <w:r w:rsidRPr="005206BA">
              <w:rPr>
                <w:rFonts w:cstheme="minorHAnsi"/>
                <w:i/>
                <w:iCs/>
                <w:lang w:val="fr-FR"/>
              </w:rPr>
              <w:t>fc</w:t>
            </w:r>
            <w:r w:rsidRPr="005206BA">
              <w:rPr>
                <w:rFonts w:cstheme="minorHAnsi"/>
                <w:lang w:val="fr-FR"/>
              </w:rPr>
              <w:t xml:space="preserve"> &lt; ±50 kHz</w:t>
            </w:r>
          </w:p>
          <w:p w:rsidR="005206BA" w:rsidRPr="005206BA" w:rsidRDefault="005206BA" w:rsidP="005206BA">
            <w:pPr>
              <w:rPr>
                <w:rFonts w:cstheme="minorHAnsi"/>
                <w:lang w:val="fr-FR"/>
              </w:rPr>
            </w:pPr>
            <w:r w:rsidRPr="005206BA">
              <w:rPr>
                <w:rFonts w:cstheme="minorHAnsi"/>
                <w:lang w:val="fr-FR"/>
              </w:rPr>
              <w:t>±50 kHz &lt; Δ</w:t>
            </w:r>
            <w:r w:rsidRPr="005206BA">
              <w:rPr>
                <w:rFonts w:cstheme="minorHAnsi"/>
                <w:i/>
                <w:iCs/>
                <w:lang w:val="fr-FR"/>
              </w:rPr>
              <w:t>fc</w:t>
            </w:r>
            <w:r w:rsidRPr="005206BA">
              <w:rPr>
                <w:rFonts w:cstheme="minorHAnsi"/>
                <w:lang w:val="fr-FR"/>
              </w:rPr>
              <w:t xml:space="preserve"> &lt; ±100 kHz</w:t>
            </w:r>
          </w:p>
          <w:p w:rsidR="005206BA" w:rsidRPr="005206BA" w:rsidRDefault="005206BA" w:rsidP="005206BA">
            <w:pPr>
              <w:rPr>
                <w:rFonts w:cstheme="minorHAnsi"/>
                <w:lang w:val="fr-FR"/>
              </w:rPr>
            </w:pPr>
            <w:r w:rsidRPr="005206BA">
              <w:rPr>
                <w:rFonts w:cstheme="minorHAnsi"/>
                <w:lang w:val="fr-FR"/>
              </w:rPr>
              <w:t>±100 kHz &lt; Δ</w:t>
            </w:r>
            <w:r w:rsidRPr="005206BA">
              <w:rPr>
                <w:rFonts w:cstheme="minorHAnsi"/>
                <w:i/>
                <w:iCs/>
                <w:lang w:val="fr-FR"/>
              </w:rPr>
              <w:t>fc</w:t>
            </w:r>
            <w:r w:rsidRPr="005206BA">
              <w:rPr>
                <w:rFonts w:cstheme="minorHAnsi"/>
                <w:lang w:val="fr-FR"/>
              </w:rPr>
              <w:t xml:space="preserve"> &lt; ±150 kHz</w:t>
            </w:r>
          </w:p>
        </w:tc>
      </w:tr>
    </w:tbl>
    <w:p w:rsidR="005C2D3C" w:rsidRPr="005206BA" w:rsidRDefault="005C2D3C" w:rsidP="005C2D3C">
      <w:pPr>
        <w:pStyle w:val="Caption"/>
      </w:pPr>
      <w:bookmarkStart w:id="80" w:name="_Toc465672541"/>
      <w:r>
        <w:t xml:space="preserve">Table </w:t>
      </w:r>
      <w:r w:rsidR="00E8166E">
        <w:fldChar w:fldCharType="begin"/>
      </w:r>
      <w:r w:rsidR="00E8166E">
        <w:instrText xml:space="preserve"> SEQ Table \* ARABIC </w:instrText>
      </w:r>
      <w:r w:rsidR="00E8166E">
        <w:fldChar w:fldCharType="separate"/>
      </w:r>
      <w:r w:rsidR="007044A5">
        <w:rPr>
          <w:noProof/>
        </w:rPr>
        <w:t>5</w:t>
      </w:r>
      <w:r w:rsidR="00E8166E">
        <w:rPr>
          <w:noProof/>
        </w:rPr>
        <w:fldChar w:fldCharType="end"/>
      </w:r>
      <w:r>
        <w:t xml:space="preserve"> - </w:t>
      </w:r>
      <w:r w:rsidRPr="00AB5D85">
        <w:t>Slotted transmission spectrum for VDES</w:t>
      </w:r>
      <w:bookmarkEnd w:id="80"/>
    </w:p>
    <w:p w:rsidR="005206BA" w:rsidRPr="005206BA" w:rsidRDefault="005206BA" w:rsidP="005206BA">
      <w:pPr>
        <w:rPr>
          <w:rFonts w:asciiTheme="minorHAnsi" w:hAnsiTheme="minorHAnsi" w:cstheme="minorHAnsi"/>
        </w:rPr>
      </w:pPr>
    </w:p>
    <w:p w:rsidR="005206BA" w:rsidRPr="005206BA" w:rsidRDefault="00F674C3" w:rsidP="005206BA">
      <w:pPr>
        <w:jc w:val="center"/>
        <w:rPr>
          <w:rFonts w:asciiTheme="minorHAnsi" w:hAnsiTheme="minorHAnsi" w:cstheme="minorHAnsi"/>
        </w:rPr>
      </w:pPr>
      <w:r>
        <w:rPr>
          <w:rFonts w:asciiTheme="minorHAnsi" w:hAnsiTheme="minorHAnsi" w:cstheme="minorHAnsi"/>
          <w:noProof/>
          <w:lang w:val="en-IE" w:eastAsia="en-IE"/>
        </w:rPr>
        <w:lastRenderedPageBreak/>
        <w:drawing>
          <wp:inline distT="0" distB="0" distL="0" distR="0" wp14:anchorId="44CE1B8C" wp14:editId="3203B47C">
            <wp:extent cx="3924677" cy="3028898"/>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27088" cy="3030758"/>
                    </a:xfrm>
                    <a:prstGeom prst="rect">
                      <a:avLst/>
                    </a:prstGeom>
                    <a:noFill/>
                  </pic:spPr>
                </pic:pic>
              </a:graphicData>
            </a:graphic>
          </wp:inline>
        </w:drawing>
      </w:r>
    </w:p>
    <w:p w:rsidR="005206BA" w:rsidRPr="005206BA" w:rsidRDefault="005C2D3C" w:rsidP="005C2D3C">
      <w:pPr>
        <w:pStyle w:val="Caption"/>
        <w:rPr>
          <w:rFonts w:cstheme="minorHAnsi"/>
        </w:rPr>
      </w:pPr>
      <w:bookmarkStart w:id="81" w:name="_Toc465672554"/>
      <w:r>
        <w:t xml:space="preserve">Figure </w:t>
      </w:r>
      <w:r w:rsidR="00E8166E">
        <w:fldChar w:fldCharType="begin"/>
      </w:r>
      <w:r w:rsidR="00E8166E">
        <w:instrText xml:space="preserve"> SEQ Figure \* ARABIC </w:instrText>
      </w:r>
      <w:r w:rsidR="00E8166E">
        <w:fldChar w:fldCharType="separate"/>
      </w:r>
      <w:r>
        <w:rPr>
          <w:noProof/>
        </w:rPr>
        <w:t>2</w:t>
      </w:r>
      <w:r w:rsidR="00E8166E">
        <w:rPr>
          <w:noProof/>
        </w:rPr>
        <w:fldChar w:fldCharType="end"/>
      </w:r>
      <w:r>
        <w:t xml:space="preserve"> - </w:t>
      </w:r>
      <w:r w:rsidRPr="004674AC">
        <w:t>Slotted transmission spectrum for VDES</w:t>
      </w:r>
      <w:bookmarkEnd w:id="81"/>
    </w:p>
    <w:p w:rsidR="005206BA" w:rsidRPr="005206BA" w:rsidRDefault="005206BA" w:rsidP="005206BA">
      <w:pPr>
        <w:pStyle w:val="Heading3"/>
        <w:numPr>
          <w:ilvl w:val="2"/>
          <w:numId w:val="20"/>
        </w:numPr>
        <w:spacing w:before="40"/>
        <w:rPr>
          <w:rFonts w:asciiTheme="minorHAnsi" w:hAnsiTheme="minorHAnsi" w:cstheme="minorHAnsi"/>
        </w:rPr>
      </w:pPr>
      <w:bookmarkStart w:id="82" w:name="_Ref437957749"/>
      <w:bookmarkStart w:id="83" w:name="_Toc456425893"/>
      <w:bookmarkStart w:id="84" w:name="_Toc476134644"/>
      <w:r w:rsidRPr="005206BA">
        <w:rPr>
          <w:rFonts w:asciiTheme="minorHAnsi" w:hAnsiTheme="minorHAnsi" w:cstheme="minorHAnsi"/>
        </w:rPr>
        <w:t>Modulation accuracy</w:t>
      </w:r>
      <w:bookmarkEnd w:id="82"/>
      <w:bookmarkEnd w:id="83"/>
      <w:bookmarkEnd w:id="84"/>
    </w:p>
    <w:p w:rsidR="005206BA" w:rsidRDefault="005206BA" w:rsidP="005206BA">
      <w:pPr>
        <w:rPr>
          <w:rFonts w:asciiTheme="minorHAnsi" w:hAnsiTheme="minorHAnsi" w:cstheme="minorHAnsi"/>
        </w:rPr>
      </w:pPr>
      <w:r w:rsidRPr="005206BA">
        <w:rPr>
          <w:rFonts w:asciiTheme="minorHAnsi" w:hAnsiTheme="minorHAnsi" w:cstheme="minorHAnsi"/>
        </w:rPr>
        <w:t>The Modulation accuracy test for GMSK shall be performed as specified in IEC 61993, 15.1.4.  The following test signals shall be used in addition to using GMSK:</w:t>
      </w:r>
    </w:p>
    <w:p w:rsidR="005C2D3C" w:rsidRPr="005206BA" w:rsidRDefault="005C2D3C" w:rsidP="005206BA">
      <w:pPr>
        <w:rPr>
          <w:rFonts w:asciiTheme="minorHAnsi" w:hAnsiTheme="minorHAnsi" w:cstheme="minorHAnsi"/>
        </w:rPr>
      </w:pPr>
    </w:p>
    <w:p w:rsidR="005206BA" w:rsidRPr="005206BA" w:rsidRDefault="005206BA" w:rsidP="005206BA">
      <w:pPr>
        <w:pStyle w:val="ListParagraph"/>
        <w:numPr>
          <w:ilvl w:val="0"/>
          <w:numId w:val="44"/>
        </w:numPr>
        <w:contextualSpacing/>
        <w:rPr>
          <w:rFonts w:asciiTheme="minorHAnsi" w:hAnsiTheme="minorHAnsi" w:cstheme="minorHAnsi"/>
        </w:rPr>
      </w:pPr>
      <w:r w:rsidRPr="005206BA">
        <w:rPr>
          <w:rFonts w:asciiTheme="minorHAnsi" w:hAnsiTheme="minorHAnsi" w:cstheme="minorHAnsi"/>
        </w:rPr>
        <w:t xml:space="preserve">Test Signal 6,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_Ref442952725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4.4.1</w:t>
      </w:r>
      <w:r w:rsidRPr="005206BA">
        <w:rPr>
          <w:rFonts w:asciiTheme="minorHAnsi" w:hAnsiTheme="minorHAnsi" w:cstheme="minorHAnsi"/>
        </w:rPr>
        <w:fldChar w:fldCharType="end"/>
      </w:r>
      <w:r w:rsidRPr="005206BA">
        <w:rPr>
          <w:rFonts w:asciiTheme="minorHAnsi" w:hAnsiTheme="minorHAnsi" w:cstheme="minorHAnsi"/>
        </w:rPr>
        <w:t>.</w:t>
      </w:r>
    </w:p>
    <w:p w:rsidR="005206BA" w:rsidRPr="005206BA" w:rsidRDefault="005206BA" w:rsidP="005206BA">
      <w:pPr>
        <w:pStyle w:val="ListParagraph"/>
        <w:numPr>
          <w:ilvl w:val="0"/>
          <w:numId w:val="44"/>
        </w:numPr>
        <w:contextualSpacing/>
        <w:rPr>
          <w:rFonts w:asciiTheme="minorHAnsi" w:hAnsiTheme="minorHAnsi" w:cstheme="minorHAnsi"/>
        </w:rPr>
      </w:pPr>
      <w:r w:rsidRPr="005206BA">
        <w:rPr>
          <w:rFonts w:asciiTheme="minorHAnsi" w:hAnsiTheme="minorHAnsi" w:cstheme="minorHAnsi"/>
        </w:rPr>
        <w:t xml:space="preserve">Test Signal 7,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_Ref442952728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4.4.2</w:t>
      </w:r>
      <w:r w:rsidRPr="005206BA">
        <w:rPr>
          <w:rFonts w:asciiTheme="minorHAnsi" w:hAnsiTheme="minorHAnsi" w:cstheme="minorHAnsi"/>
        </w:rPr>
        <w:fldChar w:fldCharType="end"/>
      </w:r>
      <w:r w:rsidRPr="005206BA">
        <w:rPr>
          <w:rFonts w:asciiTheme="minorHAnsi" w:hAnsiTheme="minorHAnsi" w:cstheme="minorHAnsi"/>
        </w:rPr>
        <w:t>.</w:t>
      </w:r>
    </w:p>
    <w:p w:rsidR="005206BA" w:rsidRPr="005206BA" w:rsidRDefault="005206BA" w:rsidP="005206BA">
      <w:pPr>
        <w:pStyle w:val="ListParagraph"/>
        <w:numPr>
          <w:ilvl w:val="0"/>
          <w:numId w:val="44"/>
        </w:numPr>
        <w:contextualSpacing/>
        <w:rPr>
          <w:rFonts w:asciiTheme="minorHAnsi" w:hAnsiTheme="minorHAnsi" w:cstheme="minorHAnsi"/>
        </w:rPr>
      </w:pPr>
      <w:r w:rsidRPr="005206BA">
        <w:rPr>
          <w:rFonts w:asciiTheme="minorHAnsi" w:hAnsiTheme="minorHAnsi" w:cstheme="minorHAnsi"/>
        </w:rPr>
        <w:t xml:space="preserve">Test Signal 8,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_Ref442952729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4.4.3</w:t>
      </w:r>
      <w:r w:rsidRPr="005206BA">
        <w:rPr>
          <w:rFonts w:asciiTheme="minorHAnsi" w:hAnsiTheme="minorHAnsi" w:cstheme="minorHAnsi"/>
        </w:rPr>
        <w:fldChar w:fldCharType="end"/>
      </w:r>
      <w:r w:rsidRPr="005206BA">
        <w:rPr>
          <w:rFonts w:asciiTheme="minorHAnsi" w:hAnsiTheme="minorHAnsi" w:cstheme="minorHAnsi"/>
        </w:rPr>
        <w:t>.</w:t>
      </w:r>
    </w:p>
    <w:p w:rsidR="005206BA" w:rsidRPr="005206BA" w:rsidRDefault="005206BA" w:rsidP="005206BA">
      <w:pPr>
        <w:pStyle w:val="ListParagraph"/>
        <w:numPr>
          <w:ilvl w:val="0"/>
          <w:numId w:val="44"/>
        </w:numPr>
        <w:contextualSpacing/>
        <w:rPr>
          <w:rFonts w:asciiTheme="minorHAnsi" w:hAnsiTheme="minorHAnsi" w:cstheme="minorHAnsi"/>
        </w:rPr>
      </w:pPr>
      <w:r w:rsidRPr="005206BA">
        <w:rPr>
          <w:rFonts w:asciiTheme="minorHAnsi" w:hAnsiTheme="minorHAnsi" w:cstheme="minorHAnsi"/>
        </w:rPr>
        <w:t xml:space="preserve">Test Signal 9,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_Ref442952730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4.4.4</w:t>
      </w:r>
      <w:r w:rsidRPr="005206BA">
        <w:rPr>
          <w:rFonts w:asciiTheme="minorHAnsi" w:hAnsiTheme="minorHAnsi" w:cstheme="minorHAnsi"/>
        </w:rPr>
        <w:fldChar w:fldCharType="end"/>
      </w:r>
      <w:r w:rsidRPr="005206BA">
        <w:rPr>
          <w:rFonts w:asciiTheme="minorHAnsi" w:hAnsiTheme="minorHAnsi" w:cstheme="minorHAnsi"/>
        </w:rPr>
        <w:t>.</w:t>
      </w:r>
    </w:p>
    <w:p w:rsidR="005206BA" w:rsidRPr="005206BA" w:rsidRDefault="005206BA" w:rsidP="005206BA">
      <w:pPr>
        <w:rPr>
          <w:rFonts w:asciiTheme="minorHAnsi" w:hAnsiTheme="minorHAnsi" w:cstheme="minorHAnsi"/>
          <w:highlight w:val="yellow"/>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An Error Vector Magnitude (EVM) measurement shall be used to verify the VDE modulation performance.  The required results are listed in</w:t>
      </w:r>
      <w:r w:rsidR="005C2D3C">
        <w:rPr>
          <w:rFonts w:asciiTheme="minorHAnsi" w:hAnsiTheme="minorHAnsi" w:cstheme="minorHAnsi"/>
        </w:rPr>
        <w:t xml:space="preserve"> Table 6</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3908"/>
        <w:gridCol w:w="5722"/>
      </w:tblGrid>
      <w:tr w:rsidR="005206BA" w:rsidRPr="005206BA" w:rsidTr="005C2D3C">
        <w:tc>
          <w:tcPr>
            <w:tcW w:w="3908" w:type="dxa"/>
          </w:tcPr>
          <w:p w:rsidR="005206BA" w:rsidRPr="005206BA" w:rsidRDefault="005206BA" w:rsidP="005206BA">
            <w:pPr>
              <w:rPr>
                <w:rFonts w:cstheme="minorHAnsi"/>
                <w:b/>
              </w:rPr>
            </w:pPr>
            <w:r w:rsidRPr="005206BA">
              <w:rPr>
                <w:rFonts w:cstheme="minorHAnsi"/>
                <w:b/>
              </w:rPr>
              <w:t>Test Signal</w:t>
            </w:r>
          </w:p>
        </w:tc>
        <w:tc>
          <w:tcPr>
            <w:tcW w:w="5722" w:type="dxa"/>
          </w:tcPr>
          <w:p w:rsidR="005206BA" w:rsidRPr="005206BA" w:rsidRDefault="005206BA" w:rsidP="005206BA">
            <w:pPr>
              <w:rPr>
                <w:rFonts w:cstheme="minorHAnsi"/>
                <w:b/>
              </w:rPr>
            </w:pPr>
            <w:r w:rsidRPr="005206BA">
              <w:rPr>
                <w:rFonts w:cstheme="minorHAnsi"/>
                <w:b/>
              </w:rPr>
              <w:t>Maximum EVM [%]</w:t>
            </w:r>
          </w:p>
        </w:tc>
      </w:tr>
      <w:tr w:rsidR="005206BA" w:rsidRPr="005206BA" w:rsidTr="005C2D3C">
        <w:tc>
          <w:tcPr>
            <w:tcW w:w="3908" w:type="dxa"/>
          </w:tcPr>
          <w:p w:rsidR="005206BA" w:rsidRPr="005206BA" w:rsidRDefault="005206BA" w:rsidP="005206BA">
            <w:pPr>
              <w:rPr>
                <w:rFonts w:cstheme="minorHAnsi"/>
              </w:rPr>
            </w:pPr>
            <w:r w:rsidRPr="005206BA">
              <w:rPr>
                <w:rFonts w:cstheme="minorHAnsi"/>
              </w:rPr>
              <w:t>Test Signal 6.</w:t>
            </w:r>
          </w:p>
        </w:tc>
        <w:tc>
          <w:tcPr>
            <w:tcW w:w="5722" w:type="dxa"/>
          </w:tcPr>
          <w:p w:rsidR="005206BA" w:rsidRPr="005206BA" w:rsidRDefault="005206BA" w:rsidP="005206BA">
            <w:pPr>
              <w:rPr>
                <w:rFonts w:cstheme="minorHAnsi"/>
              </w:rPr>
            </w:pPr>
            <w:r w:rsidRPr="005206BA">
              <w:rPr>
                <w:rFonts w:cstheme="minorHAnsi"/>
              </w:rPr>
              <w:t>5</w:t>
            </w:r>
          </w:p>
        </w:tc>
      </w:tr>
      <w:tr w:rsidR="005206BA" w:rsidRPr="005206BA" w:rsidTr="005C2D3C">
        <w:tc>
          <w:tcPr>
            <w:tcW w:w="3908" w:type="dxa"/>
          </w:tcPr>
          <w:p w:rsidR="005206BA" w:rsidRPr="005206BA" w:rsidRDefault="005206BA" w:rsidP="005206BA">
            <w:pPr>
              <w:rPr>
                <w:rFonts w:cstheme="minorHAnsi"/>
              </w:rPr>
            </w:pPr>
            <w:r w:rsidRPr="005206BA">
              <w:rPr>
                <w:rFonts w:cstheme="minorHAnsi"/>
              </w:rPr>
              <w:t>Test Signal 7.</w:t>
            </w:r>
          </w:p>
        </w:tc>
        <w:tc>
          <w:tcPr>
            <w:tcW w:w="5722" w:type="dxa"/>
          </w:tcPr>
          <w:p w:rsidR="005206BA" w:rsidRPr="005206BA" w:rsidRDefault="005206BA" w:rsidP="005206BA">
            <w:pPr>
              <w:rPr>
                <w:rFonts w:cstheme="minorHAnsi"/>
              </w:rPr>
            </w:pPr>
            <w:r w:rsidRPr="005206BA">
              <w:rPr>
                <w:rFonts w:cstheme="minorHAnsi"/>
              </w:rPr>
              <w:t>5</w:t>
            </w:r>
          </w:p>
        </w:tc>
      </w:tr>
      <w:tr w:rsidR="005206BA" w:rsidRPr="005206BA" w:rsidTr="005C2D3C">
        <w:tc>
          <w:tcPr>
            <w:tcW w:w="3908" w:type="dxa"/>
          </w:tcPr>
          <w:p w:rsidR="005206BA" w:rsidRPr="005206BA" w:rsidRDefault="005206BA" w:rsidP="005206BA">
            <w:pPr>
              <w:rPr>
                <w:rFonts w:cstheme="minorHAnsi"/>
              </w:rPr>
            </w:pPr>
            <w:r w:rsidRPr="005206BA">
              <w:rPr>
                <w:rFonts w:cstheme="minorHAnsi"/>
              </w:rPr>
              <w:t>Test Signal 8.</w:t>
            </w:r>
          </w:p>
        </w:tc>
        <w:tc>
          <w:tcPr>
            <w:tcW w:w="5722" w:type="dxa"/>
          </w:tcPr>
          <w:p w:rsidR="005206BA" w:rsidRPr="005206BA" w:rsidRDefault="005206BA" w:rsidP="005206BA">
            <w:pPr>
              <w:rPr>
                <w:rFonts w:cstheme="minorHAnsi"/>
              </w:rPr>
            </w:pPr>
            <w:r w:rsidRPr="005206BA">
              <w:rPr>
                <w:rFonts w:cstheme="minorHAnsi"/>
              </w:rPr>
              <w:t>5</w:t>
            </w:r>
          </w:p>
        </w:tc>
      </w:tr>
      <w:tr w:rsidR="005206BA" w:rsidRPr="005206BA" w:rsidTr="005C2D3C">
        <w:tc>
          <w:tcPr>
            <w:tcW w:w="3908" w:type="dxa"/>
          </w:tcPr>
          <w:p w:rsidR="005206BA" w:rsidRPr="005206BA" w:rsidRDefault="005206BA" w:rsidP="005206BA">
            <w:pPr>
              <w:rPr>
                <w:rFonts w:cstheme="minorHAnsi"/>
              </w:rPr>
            </w:pPr>
            <w:r w:rsidRPr="005206BA">
              <w:rPr>
                <w:rFonts w:cstheme="minorHAnsi"/>
              </w:rPr>
              <w:t>Test Signal 9.</w:t>
            </w:r>
          </w:p>
        </w:tc>
        <w:tc>
          <w:tcPr>
            <w:tcW w:w="5722" w:type="dxa"/>
          </w:tcPr>
          <w:p w:rsidR="005206BA" w:rsidRPr="005206BA" w:rsidRDefault="005206BA" w:rsidP="005206BA">
            <w:pPr>
              <w:rPr>
                <w:rFonts w:cstheme="minorHAnsi"/>
              </w:rPr>
            </w:pPr>
            <w:r w:rsidRPr="005206BA">
              <w:rPr>
                <w:rFonts w:cstheme="minorHAnsi"/>
              </w:rPr>
              <w:t>5</w:t>
            </w:r>
          </w:p>
        </w:tc>
      </w:tr>
    </w:tbl>
    <w:p w:rsidR="005C2D3C" w:rsidRPr="005206BA" w:rsidRDefault="005C2D3C" w:rsidP="005C2D3C">
      <w:pPr>
        <w:pStyle w:val="Caption"/>
      </w:pPr>
      <w:bookmarkStart w:id="85" w:name="_Toc465672542"/>
      <w:r>
        <w:t xml:space="preserve">Table </w:t>
      </w:r>
      <w:r w:rsidR="00E8166E">
        <w:fldChar w:fldCharType="begin"/>
      </w:r>
      <w:r w:rsidR="00E8166E">
        <w:instrText xml:space="preserve"> SEQ Table \* ARABIC </w:instrText>
      </w:r>
      <w:r w:rsidR="00E8166E">
        <w:fldChar w:fldCharType="separate"/>
      </w:r>
      <w:r w:rsidR="007044A5">
        <w:rPr>
          <w:noProof/>
        </w:rPr>
        <w:t>6</w:t>
      </w:r>
      <w:r w:rsidR="00E8166E">
        <w:rPr>
          <w:noProof/>
        </w:rPr>
        <w:fldChar w:fldCharType="end"/>
      </w:r>
      <w:r>
        <w:t xml:space="preserve"> - </w:t>
      </w:r>
      <w:r w:rsidRPr="00D35120">
        <w:t>Required VDE Modulation accuracy results</w:t>
      </w:r>
      <w:bookmarkEnd w:id="85"/>
    </w:p>
    <w:p w:rsidR="005206BA" w:rsidRPr="005206BA" w:rsidRDefault="005206BA" w:rsidP="005206BA">
      <w:pPr>
        <w:pStyle w:val="Heading3"/>
        <w:numPr>
          <w:ilvl w:val="2"/>
          <w:numId w:val="20"/>
        </w:numPr>
        <w:spacing w:before="40"/>
        <w:rPr>
          <w:rFonts w:asciiTheme="minorHAnsi" w:hAnsiTheme="minorHAnsi" w:cstheme="minorHAnsi"/>
        </w:rPr>
      </w:pPr>
      <w:bookmarkStart w:id="86" w:name="_Ref456343805"/>
      <w:bookmarkStart w:id="87" w:name="_Toc456425894"/>
      <w:bookmarkStart w:id="88" w:name="_Toc476134645"/>
      <w:r w:rsidRPr="005206BA">
        <w:rPr>
          <w:rFonts w:asciiTheme="minorHAnsi" w:hAnsiTheme="minorHAnsi" w:cstheme="minorHAnsi"/>
        </w:rPr>
        <w:t>Transmitter output power characteristics</w:t>
      </w:r>
      <w:bookmarkEnd w:id="86"/>
      <w:bookmarkEnd w:id="87"/>
      <w:bookmarkEnd w:id="88"/>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transmitter output power characteristics test for GMSK shall be performed as specified in IEC 61993, 15.1.5.  The additional VDE test signals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_Ref437957749 \n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10.1.3</w:t>
      </w:r>
      <w:r w:rsidRPr="005206BA">
        <w:rPr>
          <w:rFonts w:asciiTheme="minorHAnsi" w:hAnsiTheme="minorHAnsi" w:cstheme="minorHAnsi"/>
        </w:rPr>
        <w:fldChar w:fldCharType="end"/>
      </w:r>
      <w:r w:rsidRPr="005206BA">
        <w:rPr>
          <w:rFonts w:asciiTheme="minorHAnsi" w:hAnsiTheme="minorHAnsi" w:cstheme="minorHAnsi"/>
        </w:rPr>
        <w:t xml:space="preserve"> shall also be used.</w:t>
      </w:r>
    </w:p>
    <w:p w:rsidR="001550EE" w:rsidRDefault="001550EE">
      <w:pPr>
        <w:rPr>
          <w:rFonts w:asciiTheme="minorHAnsi" w:hAnsiTheme="minorHAnsi" w:cstheme="minorHAnsi"/>
        </w:rPr>
      </w:pPr>
      <w:r>
        <w:rPr>
          <w:rFonts w:asciiTheme="minorHAnsi" w:hAnsiTheme="minorHAnsi" w:cstheme="minorHAnsi"/>
        </w:rPr>
        <w:br w:type="page"/>
      </w:r>
    </w:p>
    <w:p w:rsidR="005206BA" w:rsidRPr="005206BA" w:rsidRDefault="005206BA" w:rsidP="005206BA">
      <w:pPr>
        <w:rPr>
          <w:rFonts w:asciiTheme="minorHAnsi" w:hAnsiTheme="minorHAnsi" w:cstheme="minorHAnsi"/>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89" w:name="_Toc456425895"/>
      <w:bookmarkStart w:id="90" w:name="_Toc476134646"/>
      <w:r w:rsidRPr="005206BA">
        <w:rPr>
          <w:rFonts w:asciiTheme="minorHAnsi" w:hAnsiTheme="minorHAnsi" w:cstheme="minorHAnsi"/>
        </w:rPr>
        <w:t>TDMA receiver</w:t>
      </w:r>
      <w:bookmarkEnd w:id="89"/>
      <w:bookmarkEnd w:id="90"/>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receiver shall be tested as specified by IEC 61993, 15.2.  Additional testing is done for VDE (R-REC-M.2092).  </w:t>
      </w:r>
      <w:r w:rsidR="005C2D3C">
        <w:rPr>
          <w:rFonts w:asciiTheme="minorHAnsi" w:hAnsiTheme="minorHAnsi" w:cstheme="minorHAnsi"/>
        </w:rPr>
        <w:t xml:space="preserve">Table 7 </w:t>
      </w:r>
      <w:r w:rsidRPr="005206BA">
        <w:rPr>
          <w:rFonts w:asciiTheme="minorHAnsi" w:hAnsiTheme="minorHAnsi" w:cstheme="minorHAnsi"/>
        </w:rPr>
        <w:t xml:space="preserve">lists the receiver tests that are performed with the clause in the IEC 61993 document that applies to the test.  If additional testing is done for </w:t>
      </w:r>
      <w:r w:rsidR="008B19DC">
        <w:rPr>
          <w:rFonts w:asciiTheme="minorHAnsi" w:hAnsiTheme="minorHAnsi" w:cstheme="minorHAnsi"/>
        </w:rPr>
        <w:t xml:space="preserve">ASM and </w:t>
      </w:r>
      <w:r w:rsidRPr="005206BA">
        <w:rPr>
          <w:rFonts w:asciiTheme="minorHAnsi" w:hAnsiTheme="minorHAnsi" w:cstheme="minorHAnsi"/>
        </w:rPr>
        <w:t xml:space="preserve">VDE, then the VDE Additions column in </w:t>
      </w:r>
      <w:r w:rsidR="000308EA">
        <w:rPr>
          <w:rFonts w:asciiTheme="minorHAnsi" w:hAnsiTheme="minorHAnsi" w:cstheme="minorHAnsi"/>
        </w:rPr>
        <w:t>Table 7</w:t>
      </w:r>
      <w:r w:rsidRPr="005206BA">
        <w:rPr>
          <w:rFonts w:asciiTheme="minorHAnsi" w:hAnsiTheme="minorHAnsi" w:cstheme="minorHAnsi"/>
        </w:rPr>
        <w:t xml:space="preserve"> specifies the section number in this document that describes the additions for the test.  If there is no deviation from the IEC 61993 requirement, then a dash is placed in the VDE Additions column.</w:t>
      </w:r>
    </w:p>
    <w:p w:rsidR="005206BA" w:rsidRPr="005206BA" w:rsidRDefault="005206BA" w:rsidP="005206BA">
      <w:pPr>
        <w:rPr>
          <w:rFonts w:asciiTheme="minorHAnsi" w:hAnsiTheme="minorHAnsi" w:cstheme="minorHAnsi"/>
        </w:rPr>
      </w:pPr>
    </w:p>
    <w:tbl>
      <w:tblPr>
        <w:tblStyle w:val="TableGrid"/>
        <w:tblW w:w="9630" w:type="dxa"/>
        <w:tblInd w:w="198" w:type="dxa"/>
        <w:tblLook w:val="04A0" w:firstRow="1" w:lastRow="0" w:firstColumn="1" w:lastColumn="0" w:noHBand="0" w:noVBand="1"/>
      </w:tblPr>
      <w:tblGrid>
        <w:gridCol w:w="5131"/>
        <w:gridCol w:w="1757"/>
        <w:gridCol w:w="2742"/>
      </w:tblGrid>
      <w:tr w:rsidR="005206BA" w:rsidRPr="005206BA" w:rsidTr="005C2D3C">
        <w:tc>
          <w:tcPr>
            <w:tcW w:w="5131" w:type="dxa"/>
          </w:tcPr>
          <w:p w:rsidR="005206BA" w:rsidRPr="005206BA" w:rsidRDefault="005206BA" w:rsidP="005206BA">
            <w:pPr>
              <w:rPr>
                <w:rFonts w:cstheme="minorHAnsi"/>
                <w:b/>
              </w:rPr>
            </w:pPr>
            <w:r w:rsidRPr="005206BA">
              <w:rPr>
                <w:rFonts w:cstheme="minorHAnsi"/>
                <w:b/>
              </w:rPr>
              <w:t>Test Description</w:t>
            </w:r>
          </w:p>
        </w:tc>
        <w:tc>
          <w:tcPr>
            <w:tcW w:w="1757" w:type="dxa"/>
          </w:tcPr>
          <w:p w:rsidR="005206BA" w:rsidRPr="005206BA" w:rsidRDefault="005206BA" w:rsidP="005206BA">
            <w:pPr>
              <w:rPr>
                <w:rFonts w:cstheme="minorHAnsi"/>
                <w:b/>
              </w:rPr>
            </w:pPr>
            <w:r w:rsidRPr="005206BA">
              <w:rPr>
                <w:rFonts w:cstheme="minorHAnsi"/>
                <w:b/>
              </w:rPr>
              <w:t>IEC 61993</w:t>
            </w:r>
          </w:p>
        </w:tc>
        <w:tc>
          <w:tcPr>
            <w:tcW w:w="2742" w:type="dxa"/>
          </w:tcPr>
          <w:p w:rsidR="005206BA" w:rsidRPr="005206BA" w:rsidRDefault="005206BA" w:rsidP="005206BA">
            <w:pPr>
              <w:rPr>
                <w:rFonts w:cstheme="minorHAnsi"/>
                <w:b/>
              </w:rPr>
            </w:pPr>
            <w:r w:rsidRPr="005206BA">
              <w:rPr>
                <w:rFonts w:cstheme="minorHAnsi"/>
                <w:b/>
              </w:rPr>
              <w:t>VDE Additions</w:t>
            </w:r>
          </w:p>
        </w:tc>
      </w:tr>
      <w:tr w:rsidR="005206BA" w:rsidRPr="005206BA" w:rsidTr="005C2D3C">
        <w:trPr>
          <w:trHeight w:val="247"/>
        </w:trPr>
        <w:tc>
          <w:tcPr>
            <w:tcW w:w="5131" w:type="dxa"/>
          </w:tcPr>
          <w:p w:rsidR="005206BA" w:rsidRPr="005206BA" w:rsidRDefault="005206BA" w:rsidP="005206BA">
            <w:pPr>
              <w:rPr>
                <w:rFonts w:cstheme="minorHAnsi"/>
              </w:rPr>
            </w:pPr>
            <w:r w:rsidRPr="005206BA">
              <w:rPr>
                <w:rFonts w:cstheme="minorHAnsi"/>
              </w:rPr>
              <w:t>Sensitivity</w:t>
            </w:r>
          </w:p>
        </w:tc>
        <w:tc>
          <w:tcPr>
            <w:tcW w:w="1757" w:type="dxa"/>
          </w:tcPr>
          <w:p w:rsidR="005206BA" w:rsidRPr="005206BA" w:rsidRDefault="005206BA" w:rsidP="005206BA">
            <w:pPr>
              <w:rPr>
                <w:rFonts w:cstheme="minorHAnsi"/>
              </w:rPr>
            </w:pPr>
            <w:r w:rsidRPr="005206BA">
              <w:rPr>
                <w:rFonts w:cstheme="minorHAnsi"/>
              </w:rPr>
              <w:t>15.2.1</w:t>
            </w:r>
          </w:p>
        </w:tc>
        <w:tc>
          <w:tcPr>
            <w:tcW w:w="2742" w:type="dxa"/>
          </w:tcPr>
          <w:p w:rsidR="005206BA" w:rsidRPr="005206BA" w:rsidRDefault="005206BA" w:rsidP="005206BA">
            <w:pPr>
              <w:rPr>
                <w:rFonts w:cstheme="minorHAnsi"/>
              </w:rPr>
            </w:pPr>
            <w:r w:rsidRPr="005206BA">
              <w:rPr>
                <w:rFonts w:cstheme="minorHAnsi"/>
              </w:rPr>
              <w:fldChar w:fldCharType="begin"/>
            </w:r>
            <w:r w:rsidRPr="005206BA">
              <w:rPr>
                <w:rFonts w:cstheme="minorHAnsi"/>
              </w:rPr>
              <w:instrText xml:space="preserve"> REF _Ref437959734 \r \h  \* MERGEFORMAT </w:instrText>
            </w:r>
            <w:r w:rsidRPr="005206BA">
              <w:rPr>
                <w:rFonts w:cstheme="minorHAnsi"/>
              </w:rPr>
            </w:r>
            <w:r w:rsidRPr="005206BA">
              <w:rPr>
                <w:rFonts w:cstheme="minorHAnsi"/>
              </w:rPr>
              <w:fldChar w:fldCharType="separate"/>
            </w:r>
            <w:r w:rsidRPr="005206BA">
              <w:rPr>
                <w:rFonts w:cstheme="minorHAnsi"/>
              </w:rPr>
              <w:t>10.2.1</w:t>
            </w:r>
            <w:r w:rsidRPr="005206BA">
              <w:rPr>
                <w:rFonts w:cstheme="minorHAnsi"/>
              </w:rPr>
              <w:fldChar w:fldCharType="end"/>
            </w:r>
          </w:p>
        </w:tc>
      </w:tr>
      <w:tr w:rsidR="005206BA" w:rsidRPr="005206BA" w:rsidTr="005C2D3C">
        <w:trPr>
          <w:trHeight w:val="205"/>
        </w:trPr>
        <w:tc>
          <w:tcPr>
            <w:tcW w:w="5131" w:type="dxa"/>
          </w:tcPr>
          <w:p w:rsidR="005206BA" w:rsidRPr="005206BA" w:rsidRDefault="005206BA" w:rsidP="005206BA">
            <w:pPr>
              <w:rPr>
                <w:rFonts w:cstheme="minorHAnsi"/>
              </w:rPr>
            </w:pPr>
            <w:r w:rsidRPr="005206BA">
              <w:rPr>
                <w:rFonts w:cstheme="minorHAnsi"/>
              </w:rPr>
              <w:t>Error behaviour at high input levels</w:t>
            </w:r>
          </w:p>
        </w:tc>
        <w:tc>
          <w:tcPr>
            <w:tcW w:w="1757" w:type="dxa"/>
          </w:tcPr>
          <w:p w:rsidR="005206BA" w:rsidRPr="005206BA" w:rsidRDefault="005206BA" w:rsidP="005206BA">
            <w:pPr>
              <w:rPr>
                <w:rFonts w:cstheme="minorHAnsi"/>
              </w:rPr>
            </w:pPr>
            <w:r w:rsidRPr="005206BA">
              <w:rPr>
                <w:rFonts w:cstheme="minorHAnsi"/>
              </w:rPr>
              <w:t>15.2.2</w:t>
            </w:r>
          </w:p>
        </w:tc>
        <w:tc>
          <w:tcPr>
            <w:tcW w:w="2742" w:type="dxa"/>
          </w:tcPr>
          <w:p w:rsidR="005206BA" w:rsidRPr="005206BA" w:rsidRDefault="005206BA" w:rsidP="005206BA">
            <w:pPr>
              <w:rPr>
                <w:rFonts w:cstheme="minorHAnsi"/>
              </w:rPr>
            </w:pPr>
            <w:r w:rsidRPr="005206BA">
              <w:rPr>
                <w:rFonts w:cstheme="minorHAnsi"/>
              </w:rPr>
              <w:fldChar w:fldCharType="begin"/>
            </w:r>
            <w:r w:rsidRPr="005206BA">
              <w:rPr>
                <w:rFonts w:cstheme="minorHAnsi"/>
              </w:rPr>
              <w:instrText xml:space="preserve"> REF _Ref438020750 \r \h  \* MERGEFORMAT </w:instrText>
            </w:r>
            <w:r w:rsidRPr="005206BA">
              <w:rPr>
                <w:rFonts w:cstheme="minorHAnsi"/>
              </w:rPr>
            </w:r>
            <w:r w:rsidRPr="005206BA">
              <w:rPr>
                <w:rFonts w:cstheme="minorHAnsi"/>
              </w:rPr>
              <w:fldChar w:fldCharType="separate"/>
            </w:r>
            <w:r w:rsidRPr="005206BA">
              <w:rPr>
                <w:rFonts w:cstheme="minorHAnsi"/>
              </w:rPr>
              <w:t>10.2.2</w:t>
            </w:r>
            <w:r w:rsidRPr="005206BA">
              <w:rPr>
                <w:rFonts w:cstheme="minorHAnsi"/>
              </w:rPr>
              <w:fldChar w:fldCharType="end"/>
            </w:r>
          </w:p>
        </w:tc>
      </w:tr>
      <w:tr w:rsidR="005206BA" w:rsidRPr="005206BA" w:rsidTr="005C2D3C">
        <w:trPr>
          <w:trHeight w:val="205"/>
        </w:trPr>
        <w:tc>
          <w:tcPr>
            <w:tcW w:w="5131" w:type="dxa"/>
          </w:tcPr>
          <w:p w:rsidR="005206BA" w:rsidRPr="005206BA" w:rsidRDefault="005206BA" w:rsidP="005206BA">
            <w:pPr>
              <w:rPr>
                <w:rFonts w:cstheme="minorHAnsi"/>
              </w:rPr>
            </w:pPr>
            <w:r w:rsidRPr="005206BA">
              <w:rPr>
                <w:rFonts w:cstheme="minorHAnsi"/>
              </w:rPr>
              <w:t>Co-channel rejection</w:t>
            </w:r>
          </w:p>
        </w:tc>
        <w:tc>
          <w:tcPr>
            <w:tcW w:w="1757" w:type="dxa"/>
          </w:tcPr>
          <w:p w:rsidR="005206BA" w:rsidRPr="005206BA" w:rsidRDefault="005206BA" w:rsidP="005206BA">
            <w:pPr>
              <w:rPr>
                <w:rFonts w:cstheme="minorHAnsi"/>
              </w:rPr>
            </w:pPr>
            <w:r w:rsidRPr="005206BA">
              <w:rPr>
                <w:rFonts w:cstheme="minorHAnsi"/>
              </w:rPr>
              <w:t>15.2.3</w:t>
            </w:r>
          </w:p>
        </w:tc>
        <w:tc>
          <w:tcPr>
            <w:tcW w:w="2742" w:type="dxa"/>
          </w:tcPr>
          <w:p w:rsidR="005206BA" w:rsidRPr="005206BA" w:rsidRDefault="005206BA" w:rsidP="005206BA">
            <w:pPr>
              <w:rPr>
                <w:rFonts w:cstheme="minorHAnsi"/>
              </w:rPr>
            </w:pPr>
            <w:r w:rsidRPr="005206BA">
              <w:rPr>
                <w:rFonts w:cstheme="minorHAnsi"/>
              </w:rPr>
              <w:fldChar w:fldCharType="begin"/>
            </w:r>
            <w:r w:rsidRPr="005206BA">
              <w:rPr>
                <w:rFonts w:cstheme="minorHAnsi"/>
              </w:rPr>
              <w:instrText xml:space="preserve"> REF _Ref438022048 \r \h  \* MERGEFORMAT </w:instrText>
            </w:r>
            <w:r w:rsidRPr="005206BA">
              <w:rPr>
                <w:rFonts w:cstheme="minorHAnsi"/>
              </w:rPr>
            </w:r>
            <w:r w:rsidRPr="005206BA">
              <w:rPr>
                <w:rFonts w:cstheme="minorHAnsi"/>
              </w:rPr>
              <w:fldChar w:fldCharType="separate"/>
            </w:r>
            <w:r w:rsidRPr="005206BA">
              <w:rPr>
                <w:rFonts w:cstheme="minorHAnsi"/>
              </w:rPr>
              <w:t>10.2.3</w:t>
            </w:r>
            <w:r w:rsidRPr="005206BA">
              <w:rPr>
                <w:rFonts w:cstheme="minorHAnsi"/>
              </w:rPr>
              <w:fldChar w:fldCharType="end"/>
            </w:r>
          </w:p>
        </w:tc>
      </w:tr>
      <w:tr w:rsidR="005206BA" w:rsidRPr="005206BA" w:rsidTr="005C2D3C">
        <w:trPr>
          <w:trHeight w:val="205"/>
        </w:trPr>
        <w:tc>
          <w:tcPr>
            <w:tcW w:w="5131" w:type="dxa"/>
          </w:tcPr>
          <w:p w:rsidR="005206BA" w:rsidRPr="005206BA" w:rsidRDefault="005206BA" w:rsidP="005206BA">
            <w:pPr>
              <w:rPr>
                <w:rFonts w:cstheme="minorHAnsi"/>
              </w:rPr>
            </w:pPr>
            <w:r w:rsidRPr="005206BA">
              <w:rPr>
                <w:rFonts w:cstheme="minorHAnsi"/>
              </w:rPr>
              <w:t>Adjacent channel selectivity</w:t>
            </w:r>
          </w:p>
        </w:tc>
        <w:tc>
          <w:tcPr>
            <w:tcW w:w="1757" w:type="dxa"/>
          </w:tcPr>
          <w:p w:rsidR="005206BA" w:rsidRPr="005206BA" w:rsidRDefault="005206BA" w:rsidP="005206BA">
            <w:pPr>
              <w:rPr>
                <w:rFonts w:cstheme="minorHAnsi"/>
              </w:rPr>
            </w:pPr>
            <w:r w:rsidRPr="005206BA">
              <w:rPr>
                <w:rFonts w:cstheme="minorHAnsi"/>
              </w:rPr>
              <w:t>15.2.4</w:t>
            </w:r>
          </w:p>
        </w:tc>
        <w:tc>
          <w:tcPr>
            <w:tcW w:w="2742" w:type="dxa"/>
          </w:tcPr>
          <w:p w:rsidR="005206BA" w:rsidRPr="005206BA" w:rsidRDefault="005206BA" w:rsidP="005206BA">
            <w:pPr>
              <w:rPr>
                <w:rFonts w:cstheme="minorHAnsi"/>
              </w:rPr>
            </w:pPr>
            <w:r w:rsidRPr="005206BA">
              <w:rPr>
                <w:rFonts w:cstheme="minorHAnsi"/>
              </w:rPr>
              <w:fldChar w:fldCharType="begin"/>
            </w:r>
            <w:r w:rsidRPr="005206BA">
              <w:rPr>
                <w:rFonts w:cstheme="minorHAnsi"/>
              </w:rPr>
              <w:instrText xml:space="preserve"> REF _Ref456345679 \n \h  \* MERGEFORMAT </w:instrText>
            </w:r>
            <w:r w:rsidRPr="005206BA">
              <w:rPr>
                <w:rFonts w:cstheme="minorHAnsi"/>
              </w:rPr>
            </w:r>
            <w:r w:rsidRPr="005206BA">
              <w:rPr>
                <w:rFonts w:cstheme="minorHAnsi"/>
              </w:rPr>
              <w:fldChar w:fldCharType="separate"/>
            </w:r>
            <w:r w:rsidRPr="005206BA">
              <w:rPr>
                <w:rFonts w:cstheme="minorHAnsi"/>
              </w:rPr>
              <w:t>10.2.4</w:t>
            </w:r>
            <w:r w:rsidRPr="005206BA">
              <w:rPr>
                <w:rFonts w:cstheme="minorHAnsi"/>
              </w:rPr>
              <w:fldChar w:fldCharType="end"/>
            </w:r>
          </w:p>
        </w:tc>
      </w:tr>
      <w:tr w:rsidR="005206BA" w:rsidRPr="005206BA" w:rsidTr="005C2D3C">
        <w:trPr>
          <w:trHeight w:val="205"/>
        </w:trPr>
        <w:tc>
          <w:tcPr>
            <w:tcW w:w="5131" w:type="dxa"/>
          </w:tcPr>
          <w:p w:rsidR="005206BA" w:rsidRPr="005206BA" w:rsidRDefault="005206BA" w:rsidP="005206BA">
            <w:pPr>
              <w:rPr>
                <w:rFonts w:cstheme="minorHAnsi"/>
              </w:rPr>
            </w:pPr>
            <w:r w:rsidRPr="005206BA">
              <w:rPr>
                <w:rFonts w:cstheme="minorHAnsi"/>
              </w:rPr>
              <w:t>Spurious response rejection</w:t>
            </w:r>
          </w:p>
        </w:tc>
        <w:tc>
          <w:tcPr>
            <w:tcW w:w="1757" w:type="dxa"/>
          </w:tcPr>
          <w:p w:rsidR="005206BA" w:rsidRPr="005206BA" w:rsidRDefault="005206BA" w:rsidP="005206BA">
            <w:pPr>
              <w:rPr>
                <w:rFonts w:cstheme="minorHAnsi"/>
              </w:rPr>
            </w:pPr>
            <w:r w:rsidRPr="005206BA">
              <w:rPr>
                <w:rFonts w:cstheme="minorHAnsi"/>
              </w:rPr>
              <w:t>15.2.5</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5C2D3C">
        <w:trPr>
          <w:trHeight w:val="205"/>
        </w:trPr>
        <w:tc>
          <w:tcPr>
            <w:tcW w:w="5131" w:type="dxa"/>
          </w:tcPr>
          <w:p w:rsidR="005206BA" w:rsidRPr="005206BA" w:rsidRDefault="005206BA" w:rsidP="005206BA">
            <w:pPr>
              <w:rPr>
                <w:rFonts w:cstheme="minorHAnsi"/>
              </w:rPr>
            </w:pPr>
            <w:r w:rsidRPr="005206BA">
              <w:rPr>
                <w:rFonts w:cstheme="minorHAnsi"/>
              </w:rPr>
              <w:t>Intermodulation response rejection and blocking</w:t>
            </w:r>
          </w:p>
        </w:tc>
        <w:tc>
          <w:tcPr>
            <w:tcW w:w="1757" w:type="dxa"/>
          </w:tcPr>
          <w:p w:rsidR="005206BA" w:rsidRPr="005206BA" w:rsidRDefault="005206BA" w:rsidP="005206BA">
            <w:pPr>
              <w:rPr>
                <w:rFonts w:cstheme="minorHAnsi"/>
              </w:rPr>
            </w:pPr>
            <w:r w:rsidRPr="005206BA">
              <w:rPr>
                <w:rFonts w:cstheme="minorHAnsi"/>
              </w:rPr>
              <w:t>15.2.6</w:t>
            </w:r>
          </w:p>
        </w:tc>
        <w:tc>
          <w:tcPr>
            <w:tcW w:w="2742" w:type="dxa"/>
          </w:tcPr>
          <w:p w:rsidR="005206BA" w:rsidRPr="005206BA" w:rsidRDefault="005206BA" w:rsidP="005206BA">
            <w:pPr>
              <w:rPr>
                <w:rFonts w:cstheme="minorHAnsi"/>
              </w:rPr>
            </w:pPr>
            <w:r w:rsidRPr="005206BA">
              <w:rPr>
                <w:rFonts w:cstheme="minorHAnsi"/>
              </w:rPr>
              <w:t>50/100/150kHz options</w:t>
            </w:r>
          </w:p>
        </w:tc>
      </w:tr>
      <w:tr w:rsidR="005206BA" w:rsidRPr="005206BA" w:rsidTr="005C2D3C">
        <w:trPr>
          <w:trHeight w:val="205"/>
        </w:trPr>
        <w:tc>
          <w:tcPr>
            <w:tcW w:w="5131" w:type="dxa"/>
          </w:tcPr>
          <w:p w:rsidR="005206BA" w:rsidRPr="005206BA" w:rsidRDefault="005206BA" w:rsidP="005206BA">
            <w:pPr>
              <w:rPr>
                <w:rFonts w:cstheme="minorHAnsi"/>
              </w:rPr>
            </w:pPr>
            <w:r w:rsidRPr="005206BA">
              <w:rPr>
                <w:rFonts w:cstheme="minorHAnsi"/>
              </w:rPr>
              <w:t>Transmit to receive switching time</w:t>
            </w:r>
            <w:r w:rsidRPr="005206BA">
              <w:rPr>
                <w:rStyle w:val="FootnoteReference"/>
                <w:rFonts w:cstheme="minorHAnsi"/>
              </w:rPr>
              <w:footnoteReference w:id="3"/>
            </w:r>
          </w:p>
        </w:tc>
        <w:tc>
          <w:tcPr>
            <w:tcW w:w="1757" w:type="dxa"/>
          </w:tcPr>
          <w:p w:rsidR="005206BA" w:rsidRPr="005206BA" w:rsidRDefault="005206BA" w:rsidP="005206BA">
            <w:pPr>
              <w:rPr>
                <w:rFonts w:cstheme="minorHAnsi"/>
              </w:rPr>
            </w:pPr>
            <w:r w:rsidRPr="005206BA">
              <w:rPr>
                <w:rFonts w:cstheme="minorHAnsi"/>
              </w:rPr>
              <w:t>15.2.7</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5C2D3C">
        <w:trPr>
          <w:trHeight w:val="205"/>
        </w:trPr>
        <w:tc>
          <w:tcPr>
            <w:tcW w:w="5131" w:type="dxa"/>
          </w:tcPr>
          <w:p w:rsidR="005206BA" w:rsidRPr="005206BA" w:rsidRDefault="005206BA" w:rsidP="005206BA">
            <w:pPr>
              <w:rPr>
                <w:rFonts w:cstheme="minorHAnsi"/>
              </w:rPr>
            </w:pPr>
            <w:r w:rsidRPr="005206BA">
              <w:rPr>
                <w:rFonts w:cstheme="minorHAnsi"/>
              </w:rPr>
              <w:t>Immunity to out-of-band energy</w:t>
            </w:r>
          </w:p>
        </w:tc>
        <w:tc>
          <w:tcPr>
            <w:tcW w:w="1757" w:type="dxa"/>
          </w:tcPr>
          <w:p w:rsidR="005206BA" w:rsidRPr="005206BA" w:rsidRDefault="005206BA" w:rsidP="005206BA">
            <w:pPr>
              <w:rPr>
                <w:rFonts w:cstheme="minorHAnsi"/>
              </w:rPr>
            </w:pPr>
            <w:r w:rsidRPr="005206BA">
              <w:rPr>
                <w:rFonts w:cstheme="minorHAnsi"/>
              </w:rPr>
              <w:t>15.2.8</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5C2D3C">
        <w:trPr>
          <w:trHeight w:val="205"/>
        </w:trPr>
        <w:tc>
          <w:tcPr>
            <w:tcW w:w="5131" w:type="dxa"/>
          </w:tcPr>
          <w:p w:rsidR="005206BA" w:rsidRPr="005206BA" w:rsidRDefault="005206BA" w:rsidP="005206BA">
            <w:pPr>
              <w:rPr>
                <w:rFonts w:cstheme="minorHAnsi"/>
              </w:rPr>
            </w:pPr>
            <w:r w:rsidRPr="005206BA">
              <w:rPr>
                <w:rFonts w:cstheme="minorHAnsi"/>
              </w:rPr>
              <w:t>Forward Error Correction</w:t>
            </w:r>
          </w:p>
        </w:tc>
        <w:tc>
          <w:tcPr>
            <w:tcW w:w="1757" w:type="dxa"/>
          </w:tcPr>
          <w:p w:rsidR="005206BA" w:rsidRPr="005206BA" w:rsidRDefault="005206BA" w:rsidP="005206BA">
            <w:pPr>
              <w:rPr>
                <w:rFonts w:cstheme="minorHAnsi"/>
              </w:rPr>
            </w:pPr>
            <w:r w:rsidRPr="005206BA">
              <w:rPr>
                <w:rFonts w:cstheme="minorHAnsi"/>
              </w:rPr>
              <w:t>-</w:t>
            </w:r>
          </w:p>
        </w:tc>
        <w:tc>
          <w:tcPr>
            <w:tcW w:w="2742" w:type="dxa"/>
          </w:tcPr>
          <w:p w:rsidR="005206BA" w:rsidRPr="005206BA" w:rsidRDefault="005206BA" w:rsidP="005206BA">
            <w:pPr>
              <w:rPr>
                <w:rFonts w:cstheme="minorHAnsi"/>
              </w:rPr>
            </w:pPr>
            <w:r w:rsidRPr="005206BA">
              <w:rPr>
                <w:rFonts w:cstheme="minorHAnsi"/>
              </w:rPr>
              <w:fldChar w:fldCharType="begin"/>
            </w:r>
            <w:r w:rsidRPr="005206BA">
              <w:rPr>
                <w:rFonts w:cstheme="minorHAnsi"/>
              </w:rPr>
              <w:instrText xml:space="preserve"> REF _Ref456345277 \n \h  \* MERGEFORMAT </w:instrText>
            </w:r>
            <w:r w:rsidRPr="005206BA">
              <w:rPr>
                <w:rFonts w:cstheme="minorHAnsi"/>
              </w:rPr>
            </w:r>
            <w:r w:rsidRPr="005206BA">
              <w:rPr>
                <w:rFonts w:cstheme="minorHAnsi"/>
              </w:rPr>
              <w:fldChar w:fldCharType="separate"/>
            </w:r>
            <w:r w:rsidRPr="005206BA">
              <w:rPr>
                <w:rFonts w:cstheme="minorHAnsi"/>
              </w:rPr>
              <w:t>10.2.4</w:t>
            </w:r>
            <w:r w:rsidRPr="005206BA">
              <w:rPr>
                <w:rFonts w:cstheme="minorHAnsi"/>
              </w:rPr>
              <w:fldChar w:fldCharType="end"/>
            </w:r>
          </w:p>
        </w:tc>
      </w:tr>
    </w:tbl>
    <w:p w:rsidR="005C2D3C" w:rsidRPr="005206BA" w:rsidRDefault="005C2D3C" w:rsidP="005C2D3C">
      <w:pPr>
        <w:pStyle w:val="Caption"/>
      </w:pPr>
      <w:bookmarkStart w:id="91" w:name="_Toc465672543"/>
      <w:r>
        <w:t xml:space="preserve">Table </w:t>
      </w:r>
      <w:r w:rsidR="00E8166E">
        <w:fldChar w:fldCharType="begin"/>
      </w:r>
      <w:r w:rsidR="00E8166E">
        <w:instrText xml:space="preserve"> SEQ Table \* ARABIC </w:instrText>
      </w:r>
      <w:r w:rsidR="00E8166E">
        <w:fldChar w:fldCharType="separate"/>
      </w:r>
      <w:r w:rsidR="007044A5">
        <w:rPr>
          <w:noProof/>
        </w:rPr>
        <w:t>7</w:t>
      </w:r>
      <w:r w:rsidR="00E8166E">
        <w:rPr>
          <w:noProof/>
        </w:rPr>
        <w:fldChar w:fldCharType="end"/>
      </w:r>
      <w:r>
        <w:t xml:space="preserve"> - </w:t>
      </w:r>
      <w:r w:rsidRPr="00D00DC7">
        <w:t>Receiver tests for VDE Reference Design</w:t>
      </w:r>
      <w:bookmarkEnd w:id="91"/>
    </w:p>
    <w:p w:rsidR="005206BA" w:rsidRPr="005206BA" w:rsidRDefault="005206BA" w:rsidP="005206BA">
      <w:pPr>
        <w:pStyle w:val="Heading3"/>
        <w:numPr>
          <w:ilvl w:val="2"/>
          <w:numId w:val="20"/>
        </w:numPr>
        <w:spacing w:before="40"/>
        <w:rPr>
          <w:rFonts w:asciiTheme="minorHAnsi" w:hAnsiTheme="minorHAnsi" w:cstheme="minorHAnsi"/>
        </w:rPr>
      </w:pPr>
      <w:bookmarkStart w:id="92" w:name="_Ref437959734"/>
      <w:bookmarkStart w:id="93" w:name="_Toc456425896"/>
      <w:bookmarkStart w:id="94" w:name="_Toc476134647"/>
      <w:r w:rsidRPr="005206BA">
        <w:rPr>
          <w:rFonts w:asciiTheme="minorHAnsi" w:hAnsiTheme="minorHAnsi" w:cstheme="minorHAnsi"/>
        </w:rPr>
        <w:t>Sensitivity</w:t>
      </w:r>
      <w:bookmarkEnd w:id="92"/>
      <w:bookmarkEnd w:id="93"/>
      <w:bookmarkEnd w:id="94"/>
    </w:p>
    <w:p w:rsidR="005206BA" w:rsidRPr="005206BA" w:rsidRDefault="005206BA" w:rsidP="005206BA">
      <w:pPr>
        <w:rPr>
          <w:rFonts w:asciiTheme="minorHAnsi" w:hAnsiTheme="minorHAnsi" w:cstheme="minorHAnsi"/>
        </w:rPr>
      </w:pPr>
      <w:r w:rsidRPr="005206BA">
        <w:rPr>
          <w:rFonts w:asciiTheme="minorHAnsi" w:hAnsiTheme="minorHAnsi" w:cstheme="minorHAnsi"/>
        </w:rPr>
        <w:t>Follow the method described in IEC 61993, 15.2.1.2 with the additional signa</w:t>
      </w:r>
      <w:r w:rsidR="005C2D3C">
        <w:rPr>
          <w:rFonts w:asciiTheme="minorHAnsi" w:hAnsiTheme="minorHAnsi" w:cstheme="minorHAnsi"/>
        </w:rPr>
        <w:t>ls and properties specified in T</w:t>
      </w:r>
      <w:r w:rsidRPr="005206BA">
        <w:rPr>
          <w:rFonts w:asciiTheme="minorHAnsi" w:hAnsiTheme="minorHAnsi" w:cstheme="minorHAnsi"/>
        </w:rPr>
        <w:t xml:space="preserve">able </w:t>
      </w:r>
      <w:r w:rsidR="005C2D3C">
        <w:rPr>
          <w:rFonts w:asciiTheme="minorHAnsi" w:hAnsiTheme="minorHAnsi" w:cstheme="minorHAnsi"/>
        </w:rPr>
        <w:t>8.</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1260"/>
        <w:gridCol w:w="2070"/>
        <w:gridCol w:w="720"/>
        <w:gridCol w:w="1860"/>
        <w:gridCol w:w="1860"/>
        <w:gridCol w:w="1860"/>
      </w:tblGrid>
      <w:tr w:rsidR="005206BA" w:rsidRPr="005206BA" w:rsidTr="005C2D3C">
        <w:trPr>
          <w:trHeight w:val="261"/>
        </w:trPr>
        <w:tc>
          <w:tcPr>
            <w:tcW w:w="1260" w:type="dxa"/>
          </w:tcPr>
          <w:p w:rsidR="005206BA" w:rsidRPr="005206BA" w:rsidRDefault="005206BA" w:rsidP="005206BA">
            <w:pPr>
              <w:rPr>
                <w:rFonts w:cstheme="minorHAnsi"/>
                <w:b/>
              </w:rPr>
            </w:pPr>
            <w:r w:rsidRPr="005206BA">
              <w:rPr>
                <w:rFonts w:cstheme="minorHAnsi"/>
                <w:b/>
              </w:rPr>
              <w:t>Test Signal</w:t>
            </w:r>
          </w:p>
        </w:tc>
        <w:tc>
          <w:tcPr>
            <w:tcW w:w="2070" w:type="dxa"/>
          </w:tcPr>
          <w:p w:rsidR="005206BA" w:rsidRPr="005206BA" w:rsidRDefault="005206BA" w:rsidP="005206BA">
            <w:pPr>
              <w:rPr>
                <w:rFonts w:cstheme="minorHAnsi"/>
                <w:b/>
              </w:rPr>
            </w:pPr>
            <w:r w:rsidRPr="005206BA">
              <w:rPr>
                <w:rFonts w:cstheme="minorHAnsi"/>
                <w:b/>
              </w:rPr>
              <w:t>Channel</w:t>
            </w:r>
          </w:p>
        </w:tc>
        <w:tc>
          <w:tcPr>
            <w:tcW w:w="720" w:type="dxa"/>
          </w:tcPr>
          <w:p w:rsidR="005206BA" w:rsidRPr="005206BA" w:rsidRDefault="005206BA" w:rsidP="005206BA">
            <w:pPr>
              <w:rPr>
                <w:rFonts w:cstheme="minorHAnsi"/>
                <w:b/>
              </w:rPr>
            </w:pPr>
            <w:r w:rsidRPr="005206BA">
              <w:rPr>
                <w:rFonts w:cstheme="minorHAnsi"/>
                <w:b/>
              </w:rPr>
              <w:t>BW</w:t>
            </w:r>
          </w:p>
        </w:tc>
        <w:tc>
          <w:tcPr>
            <w:tcW w:w="1860" w:type="dxa"/>
          </w:tcPr>
          <w:p w:rsidR="005206BA" w:rsidRPr="005206BA" w:rsidRDefault="005206BA" w:rsidP="005206BA">
            <w:pPr>
              <w:rPr>
                <w:rFonts w:cstheme="minorHAnsi"/>
                <w:b/>
              </w:rPr>
            </w:pPr>
            <w:r w:rsidRPr="005206BA">
              <w:rPr>
                <w:rFonts w:cstheme="minorHAnsi"/>
                <w:b/>
              </w:rPr>
              <w:t>Level [dBm]</w:t>
            </w:r>
          </w:p>
        </w:tc>
        <w:tc>
          <w:tcPr>
            <w:tcW w:w="1860" w:type="dxa"/>
          </w:tcPr>
          <w:p w:rsidR="005206BA" w:rsidRPr="005206BA" w:rsidRDefault="005206BA" w:rsidP="005206BA">
            <w:pPr>
              <w:rPr>
                <w:rFonts w:cstheme="minorHAnsi"/>
                <w:b/>
              </w:rPr>
            </w:pPr>
            <w:r w:rsidRPr="005206BA">
              <w:rPr>
                <w:rFonts w:cstheme="minorHAnsi"/>
                <w:b/>
              </w:rPr>
              <w:t>Conditions</w:t>
            </w:r>
          </w:p>
        </w:tc>
        <w:tc>
          <w:tcPr>
            <w:tcW w:w="1860" w:type="dxa"/>
          </w:tcPr>
          <w:p w:rsidR="005206BA" w:rsidRPr="005206BA" w:rsidRDefault="005206BA" w:rsidP="005206BA">
            <w:pPr>
              <w:rPr>
                <w:rFonts w:cstheme="minorHAnsi"/>
                <w:b/>
              </w:rPr>
            </w:pPr>
            <w:r w:rsidRPr="005206BA">
              <w:rPr>
                <w:rFonts w:cstheme="minorHAnsi"/>
                <w:b/>
              </w:rPr>
              <w:t>Max PER [%]</w:t>
            </w:r>
          </w:p>
        </w:tc>
      </w:tr>
      <w:tr w:rsidR="005206BA" w:rsidRPr="005206BA" w:rsidTr="005C2D3C">
        <w:tc>
          <w:tcPr>
            <w:tcW w:w="1260" w:type="dxa"/>
            <w:vMerge w:val="restart"/>
          </w:tcPr>
          <w:p w:rsidR="005206BA" w:rsidRPr="005206BA" w:rsidRDefault="005206BA" w:rsidP="005206BA">
            <w:pPr>
              <w:rPr>
                <w:rFonts w:cstheme="minorHAnsi"/>
              </w:rPr>
            </w:pPr>
            <w:r w:rsidRPr="005206BA">
              <w:rPr>
                <w:rFonts w:cstheme="minorHAnsi"/>
              </w:rPr>
              <w:t>6</w:t>
            </w:r>
          </w:p>
        </w:tc>
        <w:tc>
          <w:tcPr>
            <w:tcW w:w="2070" w:type="dxa"/>
            <w:vMerge w:val="restart"/>
          </w:tcPr>
          <w:p w:rsidR="005206BA" w:rsidRPr="005206BA" w:rsidRDefault="005206BA" w:rsidP="005206BA">
            <w:pPr>
              <w:rPr>
                <w:rFonts w:cstheme="minorHAnsi"/>
              </w:rPr>
            </w:pPr>
            <w:r w:rsidRPr="005206BA">
              <w:rPr>
                <w:rFonts w:cstheme="minorHAnsi"/>
              </w:rPr>
              <w:t xml:space="preserve">2027 and 2028 </w:t>
            </w:r>
          </w:p>
        </w:tc>
        <w:tc>
          <w:tcPr>
            <w:tcW w:w="720" w:type="dxa"/>
            <w:vMerge w:val="restart"/>
          </w:tcPr>
          <w:p w:rsidR="005206BA" w:rsidRPr="005206BA" w:rsidRDefault="005206BA" w:rsidP="005206BA">
            <w:pPr>
              <w:rPr>
                <w:rFonts w:cstheme="minorHAnsi"/>
              </w:rPr>
            </w:pPr>
            <w:r w:rsidRPr="005206BA">
              <w:rPr>
                <w:rFonts w:cstheme="minorHAnsi"/>
              </w:rPr>
              <w:t>25</w:t>
            </w:r>
          </w:p>
        </w:tc>
        <w:tc>
          <w:tcPr>
            <w:tcW w:w="1860" w:type="dxa"/>
          </w:tcPr>
          <w:p w:rsidR="005206BA" w:rsidRPr="005206BA" w:rsidRDefault="005206BA" w:rsidP="005206BA">
            <w:pPr>
              <w:rPr>
                <w:rFonts w:cstheme="minorHAnsi"/>
              </w:rPr>
            </w:pPr>
            <w:r w:rsidRPr="005206BA">
              <w:rPr>
                <w:rFonts w:cstheme="minorHAnsi"/>
              </w:rPr>
              <w:t>-107</w:t>
            </w:r>
          </w:p>
        </w:tc>
        <w:tc>
          <w:tcPr>
            <w:tcW w:w="1860" w:type="dxa"/>
          </w:tcPr>
          <w:p w:rsidR="005206BA" w:rsidRPr="005206BA" w:rsidRDefault="005206BA" w:rsidP="005206BA">
            <w:pPr>
              <w:rPr>
                <w:rFonts w:cstheme="minorHAnsi"/>
              </w:rPr>
            </w:pPr>
            <w:r w:rsidRPr="005206BA">
              <w:rPr>
                <w:rFonts w:cstheme="minorHAnsi"/>
              </w:rPr>
              <w:t>Normal</w:t>
            </w:r>
          </w:p>
        </w:tc>
        <w:tc>
          <w:tcPr>
            <w:tcW w:w="1860" w:type="dxa"/>
            <w:vMerge w:val="restart"/>
          </w:tcPr>
          <w:p w:rsidR="005206BA" w:rsidRPr="005206BA" w:rsidRDefault="005206BA" w:rsidP="005206BA">
            <w:pPr>
              <w:rPr>
                <w:rFonts w:cstheme="minorHAnsi"/>
              </w:rPr>
            </w:pPr>
            <w:r w:rsidRPr="005206BA">
              <w:rPr>
                <w:rFonts w:cstheme="minorHAnsi"/>
              </w:rPr>
              <w:t>20</w:t>
            </w:r>
          </w:p>
        </w:tc>
      </w:tr>
      <w:tr w:rsidR="005206BA" w:rsidRPr="005206BA" w:rsidTr="005C2D3C">
        <w:tc>
          <w:tcPr>
            <w:tcW w:w="1260" w:type="dxa"/>
            <w:vMerge/>
          </w:tcPr>
          <w:p w:rsidR="005206BA" w:rsidRPr="005206BA" w:rsidRDefault="005206BA" w:rsidP="005206BA">
            <w:pPr>
              <w:rPr>
                <w:rFonts w:cstheme="minorHAnsi"/>
              </w:rPr>
            </w:pPr>
          </w:p>
        </w:tc>
        <w:tc>
          <w:tcPr>
            <w:tcW w:w="2070" w:type="dxa"/>
            <w:vMerge/>
          </w:tcPr>
          <w:p w:rsidR="005206BA" w:rsidRPr="005206BA" w:rsidRDefault="005206BA" w:rsidP="005206BA">
            <w:pPr>
              <w:rPr>
                <w:rFonts w:cstheme="minorHAnsi"/>
              </w:rPr>
            </w:pPr>
          </w:p>
        </w:tc>
        <w:tc>
          <w:tcPr>
            <w:tcW w:w="720" w:type="dxa"/>
            <w:vMerge/>
          </w:tcPr>
          <w:p w:rsidR="005206BA" w:rsidRPr="005206BA" w:rsidRDefault="005206BA" w:rsidP="005206BA">
            <w:pPr>
              <w:rPr>
                <w:rFonts w:cstheme="minorHAnsi"/>
              </w:rPr>
            </w:pPr>
          </w:p>
        </w:tc>
        <w:tc>
          <w:tcPr>
            <w:tcW w:w="1860" w:type="dxa"/>
          </w:tcPr>
          <w:p w:rsidR="005206BA" w:rsidRPr="005206BA" w:rsidRDefault="005206BA" w:rsidP="005206BA">
            <w:pPr>
              <w:rPr>
                <w:rFonts w:cstheme="minorHAnsi"/>
              </w:rPr>
            </w:pPr>
            <w:r w:rsidRPr="005206BA">
              <w:rPr>
                <w:rFonts w:cstheme="minorHAnsi"/>
              </w:rPr>
              <w:t>-101</w:t>
            </w:r>
          </w:p>
        </w:tc>
        <w:tc>
          <w:tcPr>
            <w:tcW w:w="1860" w:type="dxa"/>
          </w:tcPr>
          <w:p w:rsidR="005206BA" w:rsidRPr="005206BA" w:rsidRDefault="005206BA" w:rsidP="005206BA">
            <w:pPr>
              <w:rPr>
                <w:rFonts w:cstheme="minorHAnsi"/>
              </w:rPr>
            </w:pPr>
            <w:r w:rsidRPr="005206BA">
              <w:rPr>
                <w:rFonts w:cstheme="minorHAnsi"/>
              </w:rPr>
              <w:t>Extreme</w:t>
            </w:r>
          </w:p>
        </w:tc>
        <w:tc>
          <w:tcPr>
            <w:tcW w:w="1860" w:type="dxa"/>
            <w:vMerge/>
          </w:tcPr>
          <w:p w:rsidR="005206BA" w:rsidRPr="005206BA" w:rsidRDefault="005206BA" w:rsidP="005206BA">
            <w:pPr>
              <w:rPr>
                <w:rFonts w:cstheme="minorHAnsi"/>
              </w:rPr>
            </w:pPr>
          </w:p>
        </w:tc>
      </w:tr>
      <w:tr w:rsidR="005206BA" w:rsidRPr="005206BA" w:rsidTr="005C2D3C">
        <w:tc>
          <w:tcPr>
            <w:tcW w:w="1260" w:type="dxa"/>
            <w:vMerge w:val="restart"/>
          </w:tcPr>
          <w:p w:rsidR="005206BA" w:rsidRPr="005206BA" w:rsidRDefault="005206BA" w:rsidP="005206BA">
            <w:pPr>
              <w:rPr>
                <w:rFonts w:cstheme="minorHAnsi"/>
              </w:rPr>
            </w:pPr>
            <w:r w:rsidRPr="005206BA">
              <w:rPr>
                <w:rFonts w:cstheme="minorHAnsi"/>
              </w:rPr>
              <w:t>7</w:t>
            </w:r>
          </w:p>
        </w:tc>
        <w:tc>
          <w:tcPr>
            <w:tcW w:w="2070" w:type="dxa"/>
          </w:tcPr>
          <w:p w:rsidR="005206BA" w:rsidRPr="005206BA" w:rsidRDefault="005206BA" w:rsidP="005206BA">
            <w:pPr>
              <w:rPr>
                <w:rFonts w:cstheme="minorHAnsi"/>
              </w:rPr>
            </w:pPr>
            <w:r w:rsidRPr="005206BA">
              <w:rPr>
                <w:rFonts w:cstheme="minorHAnsi"/>
              </w:rPr>
              <w:t>1024 and 2024</w:t>
            </w:r>
          </w:p>
        </w:tc>
        <w:tc>
          <w:tcPr>
            <w:tcW w:w="720" w:type="dxa"/>
          </w:tcPr>
          <w:p w:rsidR="005206BA" w:rsidRPr="005206BA" w:rsidRDefault="005206BA" w:rsidP="005206BA">
            <w:pPr>
              <w:rPr>
                <w:rFonts w:cstheme="minorHAnsi"/>
              </w:rPr>
            </w:pPr>
            <w:r w:rsidRPr="005206BA">
              <w:rPr>
                <w:rFonts w:cstheme="minorHAnsi"/>
              </w:rPr>
              <w:t>25</w:t>
            </w:r>
          </w:p>
        </w:tc>
        <w:tc>
          <w:tcPr>
            <w:tcW w:w="1860" w:type="dxa"/>
          </w:tcPr>
          <w:p w:rsidR="005206BA" w:rsidRPr="005206BA" w:rsidRDefault="005206BA" w:rsidP="005206BA">
            <w:pPr>
              <w:rPr>
                <w:rFonts w:cstheme="minorHAnsi"/>
              </w:rPr>
            </w:pPr>
            <w:r w:rsidRPr="005206BA">
              <w:rPr>
                <w:rFonts w:cstheme="minorHAnsi"/>
              </w:rPr>
              <w:t>-110</w:t>
            </w:r>
          </w:p>
        </w:tc>
        <w:tc>
          <w:tcPr>
            <w:tcW w:w="1860" w:type="dxa"/>
            <w:vMerge w:val="restart"/>
          </w:tcPr>
          <w:p w:rsidR="005206BA" w:rsidRPr="005206BA" w:rsidRDefault="005206BA" w:rsidP="005206BA">
            <w:pPr>
              <w:rPr>
                <w:rFonts w:cstheme="minorHAnsi"/>
              </w:rPr>
            </w:pPr>
            <w:r w:rsidRPr="005206BA">
              <w:rPr>
                <w:rFonts w:cstheme="minorHAnsi"/>
              </w:rPr>
              <w:t>Normal</w:t>
            </w:r>
          </w:p>
        </w:tc>
        <w:tc>
          <w:tcPr>
            <w:tcW w:w="1860" w:type="dxa"/>
            <w:vMerge w:val="restart"/>
          </w:tcPr>
          <w:p w:rsidR="005206BA" w:rsidRPr="005206BA" w:rsidRDefault="005206BA" w:rsidP="005206BA">
            <w:pPr>
              <w:rPr>
                <w:rFonts w:cstheme="minorHAnsi"/>
              </w:rPr>
            </w:pPr>
            <w:r w:rsidRPr="005206BA">
              <w:rPr>
                <w:rFonts w:cstheme="minorHAnsi"/>
              </w:rPr>
              <w:t>20</w:t>
            </w:r>
          </w:p>
        </w:tc>
      </w:tr>
      <w:tr w:rsidR="005206BA" w:rsidRPr="005206BA" w:rsidTr="005C2D3C">
        <w:tc>
          <w:tcPr>
            <w:tcW w:w="1260" w:type="dxa"/>
            <w:vMerge/>
          </w:tcPr>
          <w:p w:rsidR="005206BA" w:rsidRPr="005206BA" w:rsidRDefault="005206BA" w:rsidP="005206BA">
            <w:pPr>
              <w:rPr>
                <w:rFonts w:cstheme="minorHAnsi"/>
              </w:rPr>
            </w:pPr>
          </w:p>
        </w:tc>
        <w:tc>
          <w:tcPr>
            <w:tcW w:w="2070" w:type="dxa"/>
          </w:tcPr>
          <w:p w:rsidR="005206BA" w:rsidRPr="005206BA" w:rsidRDefault="005206BA" w:rsidP="005206BA">
            <w:pPr>
              <w:rPr>
                <w:rFonts w:cstheme="minorHAnsi"/>
              </w:rPr>
            </w:pPr>
            <w:r w:rsidRPr="005206BA">
              <w:rPr>
                <w:rFonts w:cstheme="minorHAnsi"/>
              </w:rPr>
              <w:t>1024-1084,</w:t>
            </w:r>
          </w:p>
          <w:p w:rsidR="005206BA" w:rsidRPr="005206BA" w:rsidRDefault="005206BA" w:rsidP="005206BA">
            <w:pPr>
              <w:rPr>
                <w:rFonts w:cstheme="minorHAnsi"/>
              </w:rPr>
            </w:pPr>
            <w:r w:rsidRPr="005206BA">
              <w:rPr>
                <w:rFonts w:cstheme="minorHAnsi"/>
              </w:rPr>
              <w:t>2024-2084</w:t>
            </w:r>
          </w:p>
        </w:tc>
        <w:tc>
          <w:tcPr>
            <w:tcW w:w="720" w:type="dxa"/>
          </w:tcPr>
          <w:p w:rsidR="005206BA" w:rsidRPr="005206BA" w:rsidRDefault="005206BA" w:rsidP="005206BA">
            <w:pPr>
              <w:rPr>
                <w:rFonts w:cstheme="minorHAnsi"/>
              </w:rPr>
            </w:pPr>
            <w:r w:rsidRPr="005206BA">
              <w:rPr>
                <w:rFonts w:cstheme="minorHAnsi"/>
              </w:rPr>
              <w:t>50</w:t>
            </w:r>
          </w:p>
          <w:p w:rsidR="005206BA" w:rsidRPr="005206BA" w:rsidRDefault="005206BA" w:rsidP="005206BA">
            <w:pPr>
              <w:rPr>
                <w:rFonts w:cstheme="minorHAnsi"/>
              </w:rPr>
            </w:pPr>
            <w:r w:rsidRPr="005206BA">
              <w:rPr>
                <w:rFonts w:cstheme="minorHAnsi"/>
              </w:rPr>
              <w:t>50</w:t>
            </w:r>
          </w:p>
        </w:tc>
        <w:tc>
          <w:tcPr>
            <w:tcW w:w="1860" w:type="dxa"/>
          </w:tcPr>
          <w:p w:rsidR="005206BA" w:rsidRPr="005206BA" w:rsidRDefault="005206BA" w:rsidP="005206BA">
            <w:pPr>
              <w:rPr>
                <w:rFonts w:cstheme="minorHAnsi"/>
              </w:rPr>
            </w:pPr>
            <w:r w:rsidRPr="005206BA">
              <w:rPr>
                <w:rFonts w:cstheme="minorHAnsi"/>
              </w:rPr>
              <w:t>-107</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5206BA" w:rsidRPr="005206BA" w:rsidTr="005C2D3C">
        <w:trPr>
          <w:trHeight w:val="484"/>
        </w:trPr>
        <w:tc>
          <w:tcPr>
            <w:tcW w:w="1260" w:type="dxa"/>
            <w:vMerge/>
          </w:tcPr>
          <w:p w:rsidR="005206BA" w:rsidRPr="005206BA" w:rsidRDefault="005206BA" w:rsidP="005206BA">
            <w:pPr>
              <w:rPr>
                <w:rFonts w:cstheme="minorHAnsi"/>
              </w:rPr>
            </w:pPr>
          </w:p>
        </w:tc>
        <w:tc>
          <w:tcPr>
            <w:tcW w:w="2070" w:type="dxa"/>
          </w:tcPr>
          <w:p w:rsidR="005206BA" w:rsidRPr="005206BA" w:rsidRDefault="005206BA" w:rsidP="005206BA">
            <w:pPr>
              <w:rPr>
                <w:rFonts w:cstheme="minorHAnsi"/>
              </w:rPr>
            </w:pPr>
            <w:r w:rsidRPr="005206BA">
              <w:rPr>
                <w:rFonts w:cstheme="minorHAnsi"/>
              </w:rPr>
              <w:t>1024-1085,</w:t>
            </w:r>
          </w:p>
          <w:p w:rsidR="005206BA" w:rsidRPr="005206BA" w:rsidRDefault="005206BA" w:rsidP="005206BA">
            <w:pPr>
              <w:rPr>
                <w:rFonts w:cstheme="minorHAnsi"/>
              </w:rPr>
            </w:pPr>
            <w:r w:rsidRPr="005206BA">
              <w:rPr>
                <w:rFonts w:cstheme="minorHAnsi"/>
              </w:rPr>
              <w:t>2024-2085</w:t>
            </w:r>
          </w:p>
        </w:tc>
        <w:tc>
          <w:tcPr>
            <w:tcW w:w="720" w:type="dxa"/>
          </w:tcPr>
          <w:p w:rsidR="005206BA" w:rsidRPr="005206BA" w:rsidRDefault="005206BA" w:rsidP="005206BA">
            <w:pPr>
              <w:rPr>
                <w:rFonts w:cstheme="minorHAnsi"/>
              </w:rPr>
            </w:pPr>
            <w:r w:rsidRPr="005206BA">
              <w:rPr>
                <w:rFonts w:cstheme="minorHAnsi"/>
              </w:rPr>
              <w:t>100</w:t>
            </w:r>
          </w:p>
          <w:p w:rsidR="005206BA" w:rsidRPr="005206BA" w:rsidRDefault="005206BA" w:rsidP="005206BA">
            <w:pPr>
              <w:rPr>
                <w:rFonts w:cstheme="minorHAnsi"/>
              </w:rPr>
            </w:pPr>
            <w:r w:rsidRPr="005206BA">
              <w:rPr>
                <w:rFonts w:cstheme="minorHAnsi"/>
              </w:rPr>
              <w:t>100</w:t>
            </w:r>
          </w:p>
        </w:tc>
        <w:tc>
          <w:tcPr>
            <w:tcW w:w="1860" w:type="dxa"/>
          </w:tcPr>
          <w:p w:rsidR="005206BA" w:rsidRPr="005206BA" w:rsidRDefault="005206BA" w:rsidP="005206BA">
            <w:pPr>
              <w:rPr>
                <w:rFonts w:cstheme="minorHAnsi"/>
              </w:rPr>
            </w:pPr>
            <w:r w:rsidRPr="005206BA">
              <w:rPr>
                <w:rFonts w:cstheme="minorHAnsi"/>
              </w:rPr>
              <w:t>-104</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5206BA" w:rsidRPr="005206BA" w:rsidTr="005C2D3C">
        <w:tc>
          <w:tcPr>
            <w:tcW w:w="1260" w:type="dxa"/>
            <w:vMerge w:val="restart"/>
          </w:tcPr>
          <w:p w:rsidR="005206BA" w:rsidRPr="005206BA" w:rsidRDefault="005206BA" w:rsidP="005206BA">
            <w:pPr>
              <w:rPr>
                <w:rFonts w:cstheme="minorHAnsi"/>
              </w:rPr>
            </w:pPr>
            <w:r w:rsidRPr="005206BA">
              <w:rPr>
                <w:rFonts w:cstheme="minorHAnsi"/>
              </w:rPr>
              <w:t>8</w:t>
            </w:r>
          </w:p>
        </w:tc>
        <w:tc>
          <w:tcPr>
            <w:tcW w:w="2070" w:type="dxa"/>
          </w:tcPr>
          <w:p w:rsidR="005206BA" w:rsidRPr="005206BA" w:rsidRDefault="005206BA" w:rsidP="005206BA">
            <w:pPr>
              <w:rPr>
                <w:rFonts w:cstheme="minorHAnsi"/>
              </w:rPr>
            </w:pPr>
            <w:r w:rsidRPr="005206BA">
              <w:rPr>
                <w:rFonts w:cstheme="minorHAnsi"/>
              </w:rPr>
              <w:t>1084 and 2084</w:t>
            </w:r>
          </w:p>
        </w:tc>
        <w:tc>
          <w:tcPr>
            <w:tcW w:w="720" w:type="dxa"/>
          </w:tcPr>
          <w:p w:rsidR="005206BA" w:rsidRPr="005206BA" w:rsidRDefault="005206BA" w:rsidP="005206BA">
            <w:pPr>
              <w:rPr>
                <w:rFonts w:cstheme="minorHAnsi"/>
              </w:rPr>
            </w:pPr>
            <w:r w:rsidRPr="005206BA">
              <w:rPr>
                <w:rFonts w:cstheme="minorHAnsi"/>
              </w:rPr>
              <w:t>25</w:t>
            </w:r>
          </w:p>
        </w:tc>
        <w:tc>
          <w:tcPr>
            <w:tcW w:w="1860" w:type="dxa"/>
          </w:tcPr>
          <w:p w:rsidR="005206BA" w:rsidRPr="005206BA" w:rsidRDefault="005206BA" w:rsidP="005206BA">
            <w:pPr>
              <w:rPr>
                <w:rFonts w:cstheme="minorHAnsi"/>
              </w:rPr>
            </w:pPr>
            <w:r w:rsidRPr="005206BA">
              <w:rPr>
                <w:rFonts w:cstheme="minorHAnsi"/>
              </w:rPr>
              <w:t>-104</w:t>
            </w:r>
          </w:p>
        </w:tc>
        <w:tc>
          <w:tcPr>
            <w:tcW w:w="1860" w:type="dxa"/>
            <w:vMerge w:val="restart"/>
          </w:tcPr>
          <w:p w:rsidR="005206BA" w:rsidRPr="005206BA" w:rsidRDefault="005206BA" w:rsidP="005206BA">
            <w:pPr>
              <w:rPr>
                <w:rFonts w:cstheme="minorHAnsi"/>
              </w:rPr>
            </w:pPr>
            <w:r w:rsidRPr="005206BA">
              <w:rPr>
                <w:rFonts w:cstheme="minorHAnsi"/>
              </w:rPr>
              <w:t>Normal</w:t>
            </w:r>
          </w:p>
        </w:tc>
        <w:tc>
          <w:tcPr>
            <w:tcW w:w="1860" w:type="dxa"/>
            <w:vMerge w:val="restart"/>
          </w:tcPr>
          <w:p w:rsidR="005206BA" w:rsidRPr="005206BA" w:rsidRDefault="005206BA" w:rsidP="005206BA">
            <w:pPr>
              <w:rPr>
                <w:rFonts w:cstheme="minorHAnsi"/>
              </w:rPr>
            </w:pPr>
            <w:r w:rsidRPr="005206BA">
              <w:rPr>
                <w:rFonts w:cstheme="minorHAnsi"/>
              </w:rPr>
              <w:t>20</w:t>
            </w:r>
          </w:p>
        </w:tc>
      </w:tr>
      <w:tr w:rsidR="005206BA" w:rsidRPr="005206BA" w:rsidTr="005C2D3C">
        <w:tc>
          <w:tcPr>
            <w:tcW w:w="1260" w:type="dxa"/>
            <w:vMerge/>
          </w:tcPr>
          <w:p w:rsidR="005206BA" w:rsidRPr="005206BA" w:rsidRDefault="005206BA" w:rsidP="005206BA">
            <w:pPr>
              <w:rPr>
                <w:rFonts w:cstheme="minorHAnsi"/>
              </w:rPr>
            </w:pPr>
          </w:p>
        </w:tc>
        <w:tc>
          <w:tcPr>
            <w:tcW w:w="2070" w:type="dxa"/>
          </w:tcPr>
          <w:p w:rsidR="005206BA" w:rsidRPr="005206BA" w:rsidRDefault="005206BA" w:rsidP="005206BA">
            <w:pPr>
              <w:rPr>
                <w:rFonts w:cstheme="minorHAnsi"/>
              </w:rPr>
            </w:pPr>
            <w:r w:rsidRPr="005206BA">
              <w:rPr>
                <w:rFonts w:cstheme="minorHAnsi"/>
              </w:rPr>
              <w:t>1024-1084,</w:t>
            </w:r>
          </w:p>
          <w:p w:rsidR="005206BA" w:rsidRPr="005206BA" w:rsidRDefault="005206BA" w:rsidP="005206BA">
            <w:pPr>
              <w:rPr>
                <w:rFonts w:cstheme="minorHAnsi"/>
              </w:rPr>
            </w:pPr>
            <w:r w:rsidRPr="005206BA">
              <w:rPr>
                <w:rFonts w:cstheme="minorHAnsi"/>
              </w:rPr>
              <w:t>2024-2084</w:t>
            </w:r>
          </w:p>
        </w:tc>
        <w:tc>
          <w:tcPr>
            <w:tcW w:w="720" w:type="dxa"/>
          </w:tcPr>
          <w:p w:rsidR="005206BA" w:rsidRPr="005206BA" w:rsidRDefault="005206BA" w:rsidP="005206BA">
            <w:pPr>
              <w:rPr>
                <w:rFonts w:cstheme="minorHAnsi"/>
              </w:rPr>
            </w:pPr>
            <w:r w:rsidRPr="005206BA">
              <w:rPr>
                <w:rFonts w:cstheme="minorHAnsi"/>
              </w:rPr>
              <w:t>50</w:t>
            </w:r>
          </w:p>
          <w:p w:rsidR="005206BA" w:rsidRPr="005206BA" w:rsidRDefault="005206BA" w:rsidP="005206BA">
            <w:pPr>
              <w:rPr>
                <w:rFonts w:cstheme="minorHAnsi"/>
              </w:rPr>
            </w:pPr>
            <w:r w:rsidRPr="005206BA">
              <w:rPr>
                <w:rFonts w:cstheme="minorHAnsi"/>
              </w:rPr>
              <w:t>50</w:t>
            </w:r>
          </w:p>
        </w:tc>
        <w:tc>
          <w:tcPr>
            <w:tcW w:w="1860" w:type="dxa"/>
          </w:tcPr>
          <w:p w:rsidR="005206BA" w:rsidRPr="005206BA" w:rsidRDefault="005206BA" w:rsidP="005206BA">
            <w:pPr>
              <w:rPr>
                <w:rFonts w:cstheme="minorHAnsi"/>
              </w:rPr>
            </w:pPr>
            <w:r w:rsidRPr="005206BA">
              <w:rPr>
                <w:rFonts w:cstheme="minorHAnsi"/>
              </w:rPr>
              <w:t>-101</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5206BA" w:rsidRPr="005206BA" w:rsidTr="005C2D3C">
        <w:tc>
          <w:tcPr>
            <w:tcW w:w="1260" w:type="dxa"/>
            <w:vMerge/>
          </w:tcPr>
          <w:p w:rsidR="005206BA" w:rsidRPr="005206BA" w:rsidRDefault="005206BA" w:rsidP="005206BA">
            <w:pPr>
              <w:rPr>
                <w:rFonts w:cstheme="minorHAnsi"/>
              </w:rPr>
            </w:pPr>
          </w:p>
        </w:tc>
        <w:tc>
          <w:tcPr>
            <w:tcW w:w="2070" w:type="dxa"/>
          </w:tcPr>
          <w:p w:rsidR="005206BA" w:rsidRPr="005206BA" w:rsidRDefault="005206BA" w:rsidP="005206BA">
            <w:pPr>
              <w:rPr>
                <w:rFonts w:cstheme="minorHAnsi"/>
              </w:rPr>
            </w:pPr>
            <w:r w:rsidRPr="005206BA">
              <w:rPr>
                <w:rFonts w:cstheme="minorHAnsi"/>
              </w:rPr>
              <w:t>1024-1085,</w:t>
            </w:r>
          </w:p>
          <w:p w:rsidR="005206BA" w:rsidRPr="005206BA" w:rsidRDefault="005206BA" w:rsidP="005206BA">
            <w:pPr>
              <w:rPr>
                <w:rFonts w:cstheme="minorHAnsi"/>
              </w:rPr>
            </w:pPr>
            <w:r w:rsidRPr="005206BA">
              <w:rPr>
                <w:rFonts w:cstheme="minorHAnsi"/>
              </w:rPr>
              <w:t>2024-2085</w:t>
            </w:r>
          </w:p>
        </w:tc>
        <w:tc>
          <w:tcPr>
            <w:tcW w:w="720" w:type="dxa"/>
          </w:tcPr>
          <w:p w:rsidR="005206BA" w:rsidRPr="005206BA" w:rsidRDefault="005206BA" w:rsidP="005206BA">
            <w:pPr>
              <w:rPr>
                <w:rFonts w:cstheme="minorHAnsi"/>
              </w:rPr>
            </w:pPr>
            <w:r w:rsidRPr="005206BA">
              <w:rPr>
                <w:rFonts w:cstheme="minorHAnsi"/>
              </w:rPr>
              <w:t>100</w:t>
            </w:r>
          </w:p>
          <w:p w:rsidR="005206BA" w:rsidRPr="005206BA" w:rsidRDefault="005206BA" w:rsidP="005206BA">
            <w:pPr>
              <w:rPr>
                <w:rFonts w:cstheme="minorHAnsi"/>
              </w:rPr>
            </w:pPr>
            <w:r w:rsidRPr="005206BA">
              <w:rPr>
                <w:rFonts w:cstheme="minorHAnsi"/>
              </w:rPr>
              <w:t>100</w:t>
            </w:r>
          </w:p>
        </w:tc>
        <w:tc>
          <w:tcPr>
            <w:tcW w:w="1860" w:type="dxa"/>
          </w:tcPr>
          <w:p w:rsidR="005206BA" w:rsidRPr="005206BA" w:rsidRDefault="005206BA" w:rsidP="005206BA">
            <w:pPr>
              <w:rPr>
                <w:rFonts w:cstheme="minorHAnsi"/>
              </w:rPr>
            </w:pPr>
            <w:r w:rsidRPr="005206BA">
              <w:rPr>
                <w:rFonts w:cstheme="minorHAnsi"/>
              </w:rPr>
              <w:t>-98</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5206BA" w:rsidRPr="005206BA" w:rsidTr="005C2D3C">
        <w:trPr>
          <w:trHeight w:val="219"/>
        </w:trPr>
        <w:tc>
          <w:tcPr>
            <w:tcW w:w="1260" w:type="dxa"/>
            <w:vMerge w:val="restart"/>
          </w:tcPr>
          <w:p w:rsidR="005206BA" w:rsidRPr="005206BA" w:rsidRDefault="005206BA" w:rsidP="005206BA">
            <w:pPr>
              <w:rPr>
                <w:rFonts w:cstheme="minorHAnsi"/>
              </w:rPr>
            </w:pPr>
            <w:r w:rsidRPr="005206BA">
              <w:rPr>
                <w:rFonts w:cstheme="minorHAnsi"/>
              </w:rPr>
              <w:t>9</w:t>
            </w:r>
          </w:p>
        </w:tc>
        <w:tc>
          <w:tcPr>
            <w:tcW w:w="2070" w:type="dxa"/>
          </w:tcPr>
          <w:p w:rsidR="005206BA" w:rsidRPr="005206BA" w:rsidRDefault="005206BA" w:rsidP="005206BA">
            <w:pPr>
              <w:rPr>
                <w:rFonts w:cstheme="minorHAnsi"/>
              </w:rPr>
            </w:pPr>
            <w:r w:rsidRPr="005206BA">
              <w:rPr>
                <w:rFonts w:cstheme="minorHAnsi"/>
              </w:rPr>
              <w:t>1085 and 2085</w:t>
            </w:r>
          </w:p>
        </w:tc>
        <w:tc>
          <w:tcPr>
            <w:tcW w:w="720" w:type="dxa"/>
          </w:tcPr>
          <w:p w:rsidR="005206BA" w:rsidRPr="005206BA" w:rsidRDefault="005206BA" w:rsidP="005206BA">
            <w:pPr>
              <w:rPr>
                <w:rFonts w:cstheme="minorHAnsi"/>
              </w:rPr>
            </w:pPr>
            <w:r w:rsidRPr="005206BA">
              <w:rPr>
                <w:rFonts w:cstheme="minorHAnsi"/>
              </w:rPr>
              <w:t>25</w:t>
            </w:r>
          </w:p>
        </w:tc>
        <w:tc>
          <w:tcPr>
            <w:tcW w:w="1860" w:type="dxa"/>
          </w:tcPr>
          <w:p w:rsidR="005206BA" w:rsidRPr="005206BA" w:rsidRDefault="005206BA" w:rsidP="005206BA">
            <w:pPr>
              <w:rPr>
                <w:rFonts w:cstheme="minorHAnsi"/>
              </w:rPr>
            </w:pPr>
            <w:r w:rsidRPr="005206BA">
              <w:rPr>
                <w:rFonts w:cstheme="minorHAnsi"/>
              </w:rPr>
              <w:t>-102</w:t>
            </w:r>
          </w:p>
        </w:tc>
        <w:tc>
          <w:tcPr>
            <w:tcW w:w="1860" w:type="dxa"/>
            <w:vMerge w:val="restart"/>
          </w:tcPr>
          <w:p w:rsidR="005206BA" w:rsidRPr="005206BA" w:rsidRDefault="005206BA" w:rsidP="005206BA">
            <w:pPr>
              <w:rPr>
                <w:rFonts w:cstheme="minorHAnsi"/>
              </w:rPr>
            </w:pPr>
            <w:r w:rsidRPr="005206BA">
              <w:rPr>
                <w:rFonts w:cstheme="minorHAnsi"/>
              </w:rPr>
              <w:t>Normal</w:t>
            </w:r>
          </w:p>
        </w:tc>
        <w:tc>
          <w:tcPr>
            <w:tcW w:w="1860" w:type="dxa"/>
            <w:vMerge w:val="restart"/>
          </w:tcPr>
          <w:p w:rsidR="005206BA" w:rsidRPr="005206BA" w:rsidRDefault="005206BA" w:rsidP="005206BA">
            <w:pPr>
              <w:rPr>
                <w:rFonts w:cstheme="minorHAnsi"/>
              </w:rPr>
            </w:pPr>
            <w:r w:rsidRPr="005206BA">
              <w:rPr>
                <w:rFonts w:cstheme="minorHAnsi"/>
              </w:rPr>
              <w:t>20</w:t>
            </w:r>
          </w:p>
        </w:tc>
      </w:tr>
      <w:tr w:rsidR="005206BA" w:rsidRPr="005206BA" w:rsidTr="005C2D3C">
        <w:trPr>
          <w:trHeight w:val="219"/>
        </w:trPr>
        <w:tc>
          <w:tcPr>
            <w:tcW w:w="1260" w:type="dxa"/>
            <w:vMerge/>
          </w:tcPr>
          <w:p w:rsidR="005206BA" w:rsidRPr="005206BA" w:rsidRDefault="005206BA" w:rsidP="005206BA">
            <w:pPr>
              <w:rPr>
                <w:rFonts w:cstheme="minorHAnsi"/>
              </w:rPr>
            </w:pPr>
          </w:p>
        </w:tc>
        <w:tc>
          <w:tcPr>
            <w:tcW w:w="2070" w:type="dxa"/>
          </w:tcPr>
          <w:p w:rsidR="005206BA" w:rsidRPr="005206BA" w:rsidRDefault="005206BA" w:rsidP="005206BA">
            <w:pPr>
              <w:rPr>
                <w:rFonts w:cstheme="minorHAnsi"/>
              </w:rPr>
            </w:pPr>
            <w:r w:rsidRPr="005206BA">
              <w:rPr>
                <w:rFonts w:cstheme="minorHAnsi"/>
              </w:rPr>
              <w:t>1024-1084,</w:t>
            </w:r>
          </w:p>
          <w:p w:rsidR="005206BA" w:rsidRPr="005206BA" w:rsidRDefault="005206BA" w:rsidP="005206BA">
            <w:pPr>
              <w:rPr>
                <w:rFonts w:cstheme="minorHAnsi"/>
              </w:rPr>
            </w:pPr>
            <w:r w:rsidRPr="005206BA">
              <w:rPr>
                <w:rFonts w:cstheme="minorHAnsi"/>
              </w:rPr>
              <w:t>2024-2084</w:t>
            </w:r>
          </w:p>
        </w:tc>
        <w:tc>
          <w:tcPr>
            <w:tcW w:w="720" w:type="dxa"/>
          </w:tcPr>
          <w:p w:rsidR="005206BA" w:rsidRPr="005206BA" w:rsidRDefault="005206BA" w:rsidP="005206BA">
            <w:pPr>
              <w:rPr>
                <w:rFonts w:cstheme="minorHAnsi"/>
              </w:rPr>
            </w:pPr>
            <w:r w:rsidRPr="005206BA">
              <w:rPr>
                <w:rFonts w:cstheme="minorHAnsi"/>
              </w:rPr>
              <w:t>50</w:t>
            </w:r>
          </w:p>
          <w:p w:rsidR="005206BA" w:rsidRPr="005206BA" w:rsidRDefault="005206BA" w:rsidP="005206BA">
            <w:pPr>
              <w:rPr>
                <w:rFonts w:cstheme="minorHAnsi"/>
              </w:rPr>
            </w:pPr>
            <w:r w:rsidRPr="005206BA">
              <w:rPr>
                <w:rFonts w:cstheme="minorHAnsi"/>
              </w:rPr>
              <w:t>50</w:t>
            </w:r>
          </w:p>
        </w:tc>
        <w:tc>
          <w:tcPr>
            <w:tcW w:w="1860" w:type="dxa"/>
          </w:tcPr>
          <w:p w:rsidR="005206BA" w:rsidRPr="005206BA" w:rsidRDefault="005206BA" w:rsidP="005206BA">
            <w:pPr>
              <w:rPr>
                <w:rFonts w:cstheme="minorHAnsi"/>
              </w:rPr>
            </w:pPr>
            <w:r w:rsidRPr="005206BA">
              <w:rPr>
                <w:rFonts w:cstheme="minorHAnsi"/>
              </w:rPr>
              <w:t>-99</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5206BA" w:rsidRPr="005206BA" w:rsidTr="005C2D3C">
        <w:trPr>
          <w:trHeight w:val="219"/>
        </w:trPr>
        <w:tc>
          <w:tcPr>
            <w:tcW w:w="1260" w:type="dxa"/>
            <w:vMerge/>
          </w:tcPr>
          <w:p w:rsidR="005206BA" w:rsidRPr="005206BA" w:rsidRDefault="005206BA" w:rsidP="005206BA">
            <w:pPr>
              <w:rPr>
                <w:rFonts w:cstheme="minorHAnsi"/>
              </w:rPr>
            </w:pPr>
          </w:p>
        </w:tc>
        <w:tc>
          <w:tcPr>
            <w:tcW w:w="2070" w:type="dxa"/>
          </w:tcPr>
          <w:p w:rsidR="005206BA" w:rsidRPr="005206BA" w:rsidRDefault="005206BA" w:rsidP="005206BA">
            <w:pPr>
              <w:rPr>
                <w:rFonts w:cstheme="minorHAnsi"/>
              </w:rPr>
            </w:pPr>
            <w:r w:rsidRPr="005206BA">
              <w:rPr>
                <w:rFonts w:cstheme="minorHAnsi"/>
              </w:rPr>
              <w:t>1024-1085,</w:t>
            </w:r>
          </w:p>
          <w:p w:rsidR="005206BA" w:rsidRPr="005206BA" w:rsidRDefault="005206BA" w:rsidP="005206BA">
            <w:pPr>
              <w:rPr>
                <w:rFonts w:cstheme="minorHAnsi"/>
              </w:rPr>
            </w:pPr>
            <w:r w:rsidRPr="005206BA">
              <w:rPr>
                <w:rFonts w:cstheme="minorHAnsi"/>
              </w:rPr>
              <w:t>2024-2085</w:t>
            </w:r>
          </w:p>
        </w:tc>
        <w:tc>
          <w:tcPr>
            <w:tcW w:w="720" w:type="dxa"/>
          </w:tcPr>
          <w:p w:rsidR="005206BA" w:rsidRPr="005206BA" w:rsidRDefault="005206BA" w:rsidP="005206BA">
            <w:pPr>
              <w:rPr>
                <w:rFonts w:cstheme="minorHAnsi"/>
              </w:rPr>
            </w:pPr>
            <w:r w:rsidRPr="005206BA">
              <w:rPr>
                <w:rFonts w:cstheme="minorHAnsi"/>
              </w:rPr>
              <w:t>100</w:t>
            </w:r>
          </w:p>
          <w:p w:rsidR="005206BA" w:rsidRPr="005206BA" w:rsidRDefault="005206BA" w:rsidP="005206BA">
            <w:pPr>
              <w:rPr>
                <w:rFonts w:cstheme="minorHAnsi"/>
              </w:rPr>
            </w:pPr>
            <w:r w:rsidRPr="005206BA">
              <w:rPr>
                <w:rFonts w:cstheme="minorHAnsi"/>
              </w:rPr>
              <w:t>100</w:t>
            </w:r>
          </w:p>
        </w:tc>
        <w:tc>
          <w:tcPr>
            <w:tcW w:w="1860" w:type="dxa"/>
          </w:tcPr>
          <w:p w:rsidR="005206BA" w:rsidRPr="005206BA" w:rsidRDefault="005206BA" w:rsidP="005206BA">
            <w:pPr>
              <w:rPr>
                <w:rFonts w:cstheme="minorHAnsi"/>
              </w:rPr>
            </w:pPr>
            <w:r w:rsidRPr="005206BA">
              <w:rPr>
                <w:rFonts w:cstheme="minorHAnsi"/>
              </w:rPr>
              <w:t>-96</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bl>
    <w:p w:rsidR="005206BA" w:rsidRDefault="005C2D3C" w:rsidP="005C2D3C">
      <w:pPr>
        <w:pStyle w:val="Caption"/>
      </w:pPr>
      <w:bookmarkStart w:id="95" w:name="_Toc465672544"/>
      <w:r>
        <w:t xml:space="preserve">Table </w:t>
      </w:r>
      <w:r w:rsidR="00E8166E">
        <w:fldChar w:fldCharType="begin"/>
      </w:r>
      <w:r w:rsidR="00E8166E">
        <w:instrText xml:space="preserve"> SEQ Table \* ARABIC </w:instrText>
      </w:r>
      <w:r w:rsidR="00E8166E">
        <w:fldChar w:fldCharType="separate"/>
      </w:r>
      <w:r w:rsidR="007044A5">
        <w:rPr>
          <w:noProof/>
        </w:rPr>
        <w:t>8</w:t>
      </w:r>
      <w:r w:rsidR="00E8166E">
        <w:rPr>
          <w:noProof/>
        </w:rPr>
        <w:fldChar w:fldCharType="end"/>
      </w:r>
      <w:r>
        <w:t xml:space="preserve"> - </w:t>
      </w:r>
      <w:r w:rsidRPr="007579E4">
        <w:t>Parameters used for VDE sensitivity tests</w:t>
      </w:r>
      <w:bookmarkEnd w:id="95"/>
    </w:p>
    <w:p w:rsidR="001550EE" w:rsidRDefault="001550EE">
      <w:r>
        <w:br w:type="page"/>
      </w:r>
    </w:p>
    <w:p w:rsidR="005206BA" w:rsidRPr="005206BA" w:rsidRDefault="005206BA" w:rsidP="005206BA">
      <w:pPr>
        <w:pStyle w:val="Heading3"/>
        <w:numPr>
          <w:ilvl w:val="2"/>
          <w:numId w:val="20"/>
        </w:numPr>
        <w:spacing w:before="40"/>
        <w:rPr>
          <w:rFonts w:asciiTheme="minorHAnsi" w:hAnsiTheme="minorHAnsi" w:cstheme="minorHAnsi"/>
        </w:rPr>
      </w:pPr>
      <w:bookmarkStart w:id="96" w:name="_Ref438020750"/>
      <w:bookmarkStart w:id="97" w:name="_Toc456425897"/>
      <w:bookmarkStart w:id="98" w:name="_Toc476134648"/>
      <w:r w:rsidRPr="005206BA">
        <w:rPr>
          <w:rFonts w:asciiTheme="minorHAnsi" w:hAnsiTheme="minorHAnsi" w:cstheme="minorHAnsi"/>
        </w:rPr>
        <w:lastRenderedPageBreak/>
        <w:t>Error behaviour at high input levels</w:t>
      </w:r>
      <w:bookmarkEnd w:id="96"/>
      <w:bookmarkEnd w:id="97"/>
      <w:bookmarkEnd w:id="98"/>
    </w:p>
    <w:p w:rsidR="005206BA" w:rsidRPr="005206BA" w:rsidRDefault="005206BA" w:rsidP="005206BA">
      <w:pPr>
        <w:rPr>
          <w:rFonts w:asciiTheme="minorHAnsi" w:hAnsiTheme="minorHAnsi" w:cstheme="minorHAnsi"/>
        </w:rPr>
      </w:pPr>
      <w:r w:rsidRPr="005206BA">
        <w:rPr>
          <w:rFonts w:asciiTheme="minorHAnsi" w:hAnsiTheme="minorHAnsi" w:cstheme="minorHAnsi"/>
        </w:rPr>
        <w:t>Follow the method described in IEC 61993, 15.2.2.2 with the additional signa</w:t>
      </w:r>
      <w:r w:rsidR="00F674C3">
        <w:rPr>
          <w:rFonts w:asciiTheme="minorHAnsi" w:hAnsiTheme="minorHAnsi" w:cstheme="minorHAnsi"/>
        </w:rPr>
        <w:t>ls and properties specified in T</w:t>
      </w:r>
      <w:r w:rsidRPr="005206BA">
        <w:rPr>
          <w:rFonts w:asciiTheme="minorHAnsi" w:hAnsiTheme="minorHAnsi" w:cstheme="minorHAnsi"/>
        </w:rPr>
        <w:t>able</w:t>
      </w:r>
      <w:r w:rsidR="00F674C3">
        <w:rPr>
          <w:rFonts w:asciiTheme="minorHAnsi" w:hAnsiTheme="minorHAnsi" w:cstheme="minorHAnsi"/>
        </w:rPr>
        <w:t xml:space="preserve"> 9</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1232"/>
        <w:gridCol w:w="2096"/>
        <w:gridCol w:w="722"/>
        <w:gridCol w:w="1860"/>
        <w:gridCol w:w="1860"/>
        <w:gridCol w:w="1860"/>
      </w:tblGrid>
      <w:tr w:rsidR="004B091C" w:rsidRPr="005206BA" w:rsidTr="005C2D3C">
        <w:trPr>
          <w:trHeight w:val="261"/>
        </w:trPr>
        <w:tc>
          <w:tcPr>
            <w:tcW w:w="1232" w:type="dxa"/>
          </w:tcPr>
          <w:p w:rsidR="005206BA" w:rsidRPr="005206BA" w:rsidRDefault="005206BA" w:rsidP="005206BA">
            <w:pPr>
              <w:rPr>
                <w:rFonts w:cstheme="minorHAnsi"/>
                <w:b/>
              </w:rPr>
            </w:pPr>
            <w:r w:rsidRPr="005206BA">
              <w:rPr>
                <w:rFonts w:cstheme="minorHAnsi"/>
                <w:b/>
              </w:rPr>
              <w:t>Test Signal</w:t>
            </w:r>
          </w:p>
        </w:tc>
        <w:tc>
          <w:tcPr>
            <w:tcW w:w="2096" w:type="dxa"/>
          </w:tcPr>
          <w:p w:rsidR="005206BA" w:rsidRPr="005206BA" w:rsidRDefault="005206BA" w:rsidP="005206BA">
            <w:pPr>
              <w:rPr>
                <w:rFonts w:cstheme="minorHAnsi"/>
                <w:b/>
              </w:rPr>
            </w:pPr>
            <w:r w:rsidRPr="005206BA">
              <w:rPr>
                <w:rFonts w:cstheme="minorHAnsi"/>
                <w:b/>
              </w:rPr>
              <w:t>Channel</w:t>
            </w:r>
          </w:p>
        </w:tc>
        <w:tc>
          <w:tcPr>
            <w:tcW w:w="722" w:type="dxa"/>
          </w:tcPr>
          <w:p w:rsidR="005206BA" w:rsidRPr="005206BA" w:rsidRDefault="005206BA" w:rsidP="005206BA">
            <w:pPr>
              <w:rPr>
                <w:rFonts w:cstheme="minorHAnsi"/>
                <w:b/>
              </w:rPr>
            </w:pPr>
            <w:r w:rsidRPr="005206BA">
              <w:rPr>
                <w:rFonts w:cstheme="minorHAnsi"/>
                <w:b/>
              </w:rPr>
              <w:t>BW</w:t>
            </w:r>
          </w:p>
        </w:tc>
        <w:tc>
          <w:tcPr>
            <w:tcW w:w="1860" w:type="dxa"/>
          </w:tcPr>
          <w:p w:rsidR="005206BA" w:rsidRPr="005206BA" w:rsidRDefault="005206BA" w:rsidP="005206BA">
            <w:pPr>
              <w:rPr>
                <w:rFonts w:cstheme="minorHAnsi"/>
                <w:b/>
              </w:rPr>
            </w:pPr>
            <w:r w:rsidRPr="005206BA">
              <w:rPr>
                <w:rFonts w:cstheme="minorHAnsi"/>
                <w:b/>
              </w:rPr>
              <w:t>Level [dBm]</w:t>
            </w:r>
          </w:p>
        </w:tc>
        <w:tc>
          <w:tcPr>
            <w:tcW w:w="1860" w:type="dxa"/>
          </w:tcPr>
          <w:p w:rsidR="005206BA" w:rsidRPr="005206BA" w:rsidRDefault="005206BA" w:rsidP="005206BA">
            <w:pPr>
              <w:rPr>
                <w:rFonts w:cstheme="minorHAnsi"/>
                <w:b/>
              </w:rPr>
            </w:pPr>
            <w:r w:rsidRPr="005206BA">
              <w:rPr>
                <w:rFonts w:cstheme="minorHAnsi"/>
                <w:b/>
              </w:rPr>
              <w:t>Conditions</w:t>
            </w:r>
          </w:p>
        </w:tc>
        <w:tc>
          <w:tcPr>
            <w:tcW w:w="1860" w:type="dxa"/>
          </w:tcPr>
          <w:p w:rsidR="005206BA" w:rsidRPr="005206BA" w:rsidRDefault="005206BA" w:rsidP="005206BA">
            <w:pPr>
              <w:rPr>
                <w:rFonts w:cstheme="minorHAnsi"/>
                <w:b/>
              </w:rPr>
            </w:pPr>
            <w:r w:rsidRPr="005206BA">
              <w:rPr>
                <w:rFonts w:cstheme="minorHAnsi"/>
                <w:b/>
              </w:rPr>
              <w:t>Max PER [%]</w:t>
            </w:r>
          </w:p>
        </w:tc>
      </w:tr>
      <w:tr w:rsidR="004B091C" w:rsidRPr="005206BA" w:rsidTr="005C2D3C">
        <w:tc>
          <w:tcPr>
            <w:tcW w:w="1232" w:type="dxa"/>
            <w:vMerge w:val="restart"/>
          </w:tcPr>
          <w:p w:rsidR="005206BA" w:rsidRPr="005206BA" w:rsidRDefault="005206BA" w:rsidP="005206BA">
            <w:pPr>
              <w:rPr>
                <w:rFonts w:cstheme="minorHAnsi"/>
              </w:rPr>
            </w:pPr>
            <w:r w:rsidRPr="005206BA">
              <w:rPr>
                <w:rFonts w:cstheme="minorHAnsi"/>
              </w:rPr>
              <w:t>6</w:t>
            </w:r>
            <w:r w:rsidRPr="005206BA">
              <w:rPr>
                <w:rStyle w:val="FootnoteReference"/>
                <w:rFonts w:cstheme="minorHAnsi"/>
              </w:rPr>
              <w:footnoteReference w:id="4"/>
            </w:r>
          </w:p>
        </w:tc>
        <w:tc>
          <w:tcPr>
            <w:tcW w:w="2096" w:type="dxa"/>
            <w:vMerge w:val="restart"/>
          </w:tcPr>
          <w:p w:rsidR="005206BA" w:rsidRPr="005206BA" w:rsidRDefault="005206BA" w:rsidP="005206BA">
            <w:pPr>
              <w:rPr>
                <w:rFonts w:cstheme="minorHAnsi"/>
              </w:rPr>
            </w:pPr>
            <w:r w:rsidRPr="005206BA">
              <w:rPr>
                <w:rFonts w:cstheme="minorHAnsi"/>
              </w:rPr>
              <w:t>2027 and 2028</w:t>
            </w:r>
          </w:p>
        </w:tc>
        <w:tc>
          <w:tcPr>
            <w:tcW w:w="722" w:type="dxa"/>
            <w:vMerge w:val="restart"/>
          </w:tcPr>
          <w:p w:rsidR="005206BA" w:rsidRPr="005206BA" w:rsidRDefault="005206BA" w:rsidP="005206BA">
            <w:pPr>
              <w:rPr>
                <w:rFonts w:cstheme="minorHAnsi"/>
              </w:rPr>
            </w:pPr>
            <w:r w:rsidRPr="005206BA">
              <w:rPr>
                <w:rFonts w:cstheme="minorHAnsi"/>
              </w:rPr>
              <w:t>25</w:t>
            </w:r>
          </w:p>
        </w:tc>
        <w:tc>
          <w:tcPr>
            <w:tcW w:w="1860" w:type="dxa"/>
            <w:vMerge w:val="restart"/>
          </w:tcPr>
          <w:p w:rsidR="005206BA" w:rsidRPr="005206BA" w:rsidRDefault="005206BA" w:rsidP="005206BA">
            <w:pPr>
              <w:rPr>
                <w:rFonts w:cstheme="minorHAnsi"/>
              </w:rPr>
            </w:pPr>
            <w:r w:rsidRPr="005206BA">
              <w:rPr>
                <w:rFonts w:cstheme="minorHAnsi"/>
              </w:rPr>
              <w:t>-7, -77</w:t>
            </w:r>
          </w:p>
        </w:tc>
        <w:tc>
          <w:tcPr>
            <w:tcW w:w="1860" w:type="dxa"/>
          </w:tcPr>
          <w:p w:rsidR="005206BA" w:rsidRPr="005206BA" w:rsidRDefault="005206BA" w:rsidP="005206BA">
            <w:pPr>
              <w:rPr>
                <w:rFonts w:cstheme="minorHAnsi"/>
              </w:rPr>
            </w:pPr>
            <w:r w:rsidRPr="005206BA">
              <w:rPr>
                <w:rFonts w:cstheme="minorHAnsi"/>
              </w:rPr>
              <w:t>Normal</w:t>
            </w:r>
          </w:p>
        </w:tc>
        <w:tc>
          <w:tcPr>
            <w:tcW w:w="1860" w:type="dxa"/>
            <w:vMerge w:val="restart"/>
          </w:tcPr>
          <w:p w:rsidR="005206BA" w:rsidRPr="005206BA" w:rsidRDefault="005206BA" w:rsidP="005206BA">
            <w:pPr>
              <w:rPr>
                <w:rFonts w:cstheme="minorHAnsi"/>
              </w:rPr>
            </w:pPr>
            <w:r w:rsidRPr="005206BA">
              <w:rPr>
                <w:rFonts w:cstheme="minorHAnsi"/>
              </w:rPr>
              <w:t>1</w:t>
            </w:r>
          </w:p>
        </w:tc>
      </w:tr>
      <w:tr w:rsidR="004B091C" w:rsidRPr="005206BA" w:rsidTr="005C2D3C">
        <w:tc>
          <w:tcPr>
            <w:tcW w:w="1232" w:type="dxa"/>
            <w:vMerge/>
          </w:tcPr>
          <w:p w:rsidR="005206BA" w:rsidRPr="005206BA" w:rsidRDefault="005206BA" w:rsidP="005206BA">
            <w:pPr>
              <w:rPr>
                <w:rFonts w:cstheme="minorHAnsi"/>
              </w:rPr>
            </w:pPr>
          </w:p>
        </w:tc>
        <w:tc>
          <w:tcPr>
            <w:tcW w:w="2096" w:type="dxa"/>
            <w:vMerge/>
          </w:tcPr>
          <w:p w:rsidR="005206BA" w:rsidRPr="005206BA" w:rsidRDefault="005206BA" w:rsidP="005206BA">
            <w:pPr>
              <w:rPr>
                <w:rFonts w:cstheme="minorHAnsi"/>
              </w:rPr>
            </w:pPr>
          </w:p>
        </w:tc>
        <w:tc>
          <w:tcPr>
            <w:tcW w:w="722"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c>
          <w:tcPr>
            <w:tcW w:w="1860" w:type="dxa"/>
          </w:tcPr>
          <w:p w:rsidR="005206BA" w:rsidRPr="005206BA" w:rsidRDefault="005206BA" w:rsidP="005206BA">
            <w:pPr>
              <w:rPr>
                <w:rFonts w:cstheme="minorHAnsi"/>
              </w:rPr>
            </w:pPr>
            <w:r w:rsidRPr="005206BA">
              <w:rPr>
                <w:rFonts w:cstheme="minorHAnsi"/>
              </w:rPr>
              <w:t>Extreme</w:t>
            </w:r>
          </w:p>
        </w:tc>
        <w:tc>
          <w:tcPr>
            <w:tcW w:w="1860" w:type="dxa"/>
            <w:vMerge/>
          </w:tcPr>
          <w:p w:rsidR="005206BA" w:rsidRPr="005206BA" w:rsidRDefault="005206BA" w:rsidP="005206BA">
            <w:pPr>
              <w:rPr>
                <w:rFonts w:cstheme="minorHAnsi"/>
              </w:rPr>
            </w:pPr>
          </w:p>
        </w:tc>
      </w:tr>
      <w:tr w:rsidR="004B091C" w:rsidRPr="005206BA" w:rsidTr="005C2D3C">
        <w:tc>
          <w:tcPr>
            <w:tcW w:w="1232" w:type="dxa"/>
            <w:vMerge w:val="restart"/>
          </w:tcPr>
          <w:p w:rsidR="005206BA" w:rsidRPr="005206BA" w:rsidRDefault="005206BA" w:rsidP="005206BA">
            <w:pPr>
              <w:rPr>
                <w:rFonts w:cstheme="minorHAnsi"/>
              </w:rPr>
            </w:pPr>
            <w:r w:rsidRPr="005206BA">
              <w:rPr>
                <w:rFonts w:cstheme="minorHAnsi"/>
              </w:rPr>
              <w:t>7</w:t>
            </w:r>
            <w:r w:rsidRPr="005206BA">
              <w:rPr>
                <w:rStyle w:val="FootnoteReference"/>
                <w:rFonts w:cstheme="minorHAnsi"/>
              </w:rPr>
              <w:footnoteReference w:id="5"/>
            </w:r>
          </w:p>
        </w:tc>
        <w:tc>
          <w:tcPr>
            <w:tcW w:w="2096" w:type="dxa"/>
          </w:tcPr>
          <w:p w:rsidR="005206BA" w:rsidRPr="005206BA" w:rsidRDefault="005206BA" w:rsidP="005206BA">
            <w:pPr>
              <w:rPr>
                <w:rFonts w:cstheme="minorHAnsi"/>
              </w:rPr>
            </w:pPr>
            <w:r w:rsidRPr="005206BA">
              <w:rPr>
                <w:rFonts w:cstheme="minorHAnsi"/>
              </w:rPr>
              <w:t>1024, 2024</w:t>
            </w:r>
          </w:p>
        </w:tc>
        <w:tc>
          <w:tcPr>
            <w:tcW w:w="722" w:type="dxa"/>
          </w:tcPr>
          <w:p w:rsidR="005206BA" w:rsidRPr="005206BA" w:rsidRDefault="005206BA" w:rsidP="005206BA">
            <w:pPr>
              <w:rPr>
                <w:rFonts w:cstheme="minorHAnsi"/>
              </w:rPr>
            </w:pPr>
            <w:r w:rsidRPr="005206BA">
              <w:rPr>
                <w:rFonts w:cstheme="minorHAnsi"/>
              </w:rPr>
              <w:t>25</w:t>
            </w:r>
          </w:p>
        </w:tc>
        <w:tc>
          <w:tcPr>
            <w:tcW w:w="1860" w:type="dxa"/>
            <w:vMerge/>
          </w:tcPr>
          <w:p w:rsidR="005206BA" w:rsidRPr="005206BA" w:rsidRDefault="005206BA" w:rsidP="005206BA">
            <w:pPr>
              <w:rPr>
                <w:rFonts w:cstheme="minorHAnsi"/>
              </w:rPr>
            </w:pPr>
          </w:p>
        </w:tc>
        <w:tc>
          <w:tcPr>
            <w:tcW w:w="1860" w:type="dxa"/>
            <w:vMerge w:val="restart"/>
          </w:tcPr>
          <w:p w:rsidR="005206BA" w:rsidRPr="005206BA" w:rsidRDefault="005206BA" w:rsidP="005206BA">
            <w:pPr>
              <w:rPr>
                <w:rFonts w:cstheme="minorHAnsi"/>
              </w:rPr>
            </w:pPr>
            <w:r w:rsidRPr="005206BA">
              <w:rPr>
                <w:rFonts w:cstheme="minorHAnsi"/>
              </w:rPr>
              <w:t>Normal</w:t>
            </w:r>
          </w:p>
        </w:tc>
        <w:tc>
          <w:tcPr>
            <w:tcW w:w="1860" w:type="dxa"/>
            <w:vMerge w:val="restart"/>
          </w:tcPr>
          <w:p w:rsidR="005206BA" w:rsidRPr="005206BA" w:rsidRDefault="005206BA" w:rsidP="005206BA">
            <w:pPr>
              <w:rPr>
                <w:rFonts w:cstheme="minorHAnsi"/>
              </w:rPr>
            </w:pPr>
            <w:r w:rsidRPr="005206BA">
              <w:rPr>
                <w:rFonts w:cstheme="minorHAnsi"/>
              </w:rPr>
              <w:t>1</w:t>
            </w:r>
          </w:p>
        </w:tc>
      </w:tr>
      <w:tr w:rsidR="004B091C" w:rsidRPr="005206BA" w:rsidTr="005C2D3C">
        <w:tc>
          <w:tcPr>
            <w:tcW w:w="1232" w:type="dxa"/>
            <w:vMerge/>
          </w:tcPr>
          <w:p w:rsidR="005206BA" w:rsidRPr="005206BA" w:rsidRDefault="005206BA" w:rsidP="005206BA">
            <w:pPr>
              <w:rPr>
                <w:rFonts w:cstheme="minorHAnsi"/>
              </w:rPr>
            </w:pPr>
          </w:p>
        </w:tc>
        <w:tc>
          <w:tcPr>
            <w:tcW w:w="2096" w:type="dxa"/>
          </w:tcPr>
          <w:p w:rsidR="005206BA" w:rsidRPr="005206BA" w:rsidRDefault="005206BA" w:rsidP="005206BA">
            <w:pPr>
              <w:rPr>
                <w:rFonts w:cstheme="minorHAnsi"/>
              </w:rPr>
            </w:pPr>
            <w:r w:rsidRPr="005206BA">
              <w:rPr>
                <w:rFonts w:cstheme="minorHAnsi"/>
              </w:rPr>
              <w:t>1024-1084,</w:t>
            </w:r>
          </w:p>
          <w:p w:rsidR="005206BA" w:rsidRPr="005206BA" w:rsidRDefault="005206BA" w:rsidP="005206BA">
            <w:pPr>
              <w:rPr>
                <w:rFonts w:cstheme="minorHAnsi"/>
              </w:rPr>
            </w:pPr>
            <w:r w:rsidRPr="005206BA">
              <w:rPr>
                <w:rFonts w:cstheme="minorHAnsi"/>
              </w:rPr>
              <w:t>2024-2084</w:t>
            </w:r>
          </w:p>
        </w:tc>
        <w:tc>
          <w:tcPr>
            <w:tcW w:w="722" w:type="dxa"/>
          </w:tcPr>
          <w:p w:rsidR="005206BA" w:rsidRPr="005206BA" w:rsidRDefault="005206BA" w:rsidP="005206BA">
            <w:pPr>
              <w:rPr>
                <w:rFonts w:cstheme="minorHAnsi"/>
              </w:rPr>
            </w:pPr>
            <w:r w:rsidRPr="005206BA">
              <w:rPr>
                <w:rFonts w:cstheme="minorHAnsi"/>
              </w:rPr>
              <w:t>50</w:t>
            </w:r>
          </w:p>
          <w:p w:rsidR="005206BA" w:rsidRPr="005206BA" w:rsidRDefault="005206BA" w:rsidP="005206BA">
            <w:pPr>
              <w:rPr>
                <w:rFonts w:cstheme="minorHAnsi"/>
              </w:rPr>
            </w:pPr>
            <w:r w:rsidRPr="005206BA">
              <w:rPr>
                <w:rFonts w:cstheme="minorHAnsi"/>
              </w:rPr>
              <w:t>50</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4B091C" w:rsidRPr="005206BA" w:rsidTr="005C2D3C">
        <w:trPr>
          <w:trHeight w:val="484"/>
        </w:trPr>
        <w:tc>
          <w:tcPr>
            <w:tcW w:w="1232" w:type="dxa"/>
            <w:vMerge/>
          </w:tcPr>
          <w:p w:rsidR="005206BA" w:rsidRPr="005206BA" w:rsidRDefault="005206BA" w:rsidP="005206BA">
            <w:pPr>
              <w:rPr>
                <w:rFonts w:cstheme="minorHAnsi"/>
              </w:rPr>
            </w:pPr>
          </w:p>
        </w:tc>
        <w:tc>
          <w:tcPr>
            <w:tcW w:w="2096" w:type="dxa"/>
          </w:tcPr>
          <w:p w:rsidR="005206BA" w:rsidRPr="005206BA" w:rsidRDefault="005206BA" w:rsidP="005206BA">
            <w:pPr>
              <w:rPr>
                <w:rFonts w:cstheme="minorHAnsi"/>
              </w:rPr>
            </w:pPr>
            <w:r w:rsidRPr="005206BA">
              <w:rPr>
                <w:rFonts w:cstheme="minorHAnsi"/>
              </w:rPr>
              <w:t>1024-1085,</w:t>
            </w:r>
          </w:p>
          <w:p w:rsidR="005206BA" w:rsidRPr="005206BA" w:rsidRDefault="005206BA" w:rsidP="005206BA">
            <w:pPr>
              <w:rPr>
                <w:rFonts w:cstheme="minorHAnsi"/>
              </w:rPr>
            </w:pPr>
            <w:r w:rsidRPr="005206BA">
              <w:rPr>
                <w:rFonts w:cstheme="minorHAnsi"/>
              </w:rPr>
              <w:t>2024-2085</w:t>
            </w:r>
          </w:p>
        </w:tc>
        <w:tc>
          <w:tcPr>
            <w:tcW w:w="722" w:type="dxa"/>
          </w:tcPr>
          <w:p w:rsidR="005206BA" w:rsidRPr="005206BA" w:rsidRDefault="005206BA" w:rsidP="005206BA">
            <w:pPr>
              <w:rPr>
                <w:rFonts w:cstheme="minorHAnsi"/>
              </w:rPr>
            </w:pPr>
            <w:r w:rsidRPr="005206BA">
              <w:rPr>
                <w:rFonts w:cstheme="minorHAnsi"/>
              </w:rPr>
              <w:t>100</w:t>
            </w:r>
          </w:p>
          <w:p w:rsidR="005206BA" w:rsidRPr="005206BA" w:rsidRDefault="005206BA" w:rsidP="005206BA">
            <w:pPr>
              <w:rPr>
                <w:rFonts w:cstheme="minorHAnsi"/>
              </w:rPr>
            </w:pPr>
            <w:r w:rsidRPr="005206BA">
              <w:rPr>
                <w:rFonts w:cstheme="minorHAnsi"/>
              </w:rPr>
              <w:t>100</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4B091C" w:rsidRPr="005206BA" w:rsidTr="005C2D3C">
        <w:tc>
          <w:tcPr>
            <w:tcW w:w="1232" w:type="dxa"/>
            <w:vMerge w:val="restart"/>
          </w:tcPr>
          <w:p w:rsidR="005206BA" w:rsidRPr="005206BA" w:rsidRDefault="005206BA" w:rsidP="005206BA">
            <w:pPr>
              <w:rPr>
                <w:rFonts w:cstheme="minorHAnsi"/>
              </w:rPr>
            </w:pPr>
            <w:r w:rsidRPr="005206BA">
              <w:rPr>
                <w:rFonts w:cstheme="minorHAnsi"/>
              </w:rPr>
              <w:t>8</w:t>
            </w:r>
            <w:r w:rsidRPr="005206BA">
              <w:rPr>
                <w:rStyle w:val="FootnoteReference"/>
                <w:rFonts w:cstheme="minorHAnsi"/>
              </w:rPr>
              <w:footnoteReference w:id="6"/>
            </w:r>
          </w:p>
        </w:tc>
        <w:tc>
          <w:tcPr>
            <w:tcW w:w="2096" w:type="dxa"/>
          </w:tcPr>
          <w:p w:rsidR="005206BA" w:rsidRPr="005206BA" w:rsidRDefault="005206BA" w:rsidP="005206BA">
            <w:pPr>
              <w:rPr>
                <w:rFonts w:cstheme="minorHAnsi"/>
              </w:rPr>
            </w:pPr>
            <w:r w:rsidRPr="005206BA">
              <w:rPr>
                <w:rFonts w:cstheme="minorHAnsi"/>
              </w:rPr>
              <w:t>1084, 2084</w:t>
            </w:r>
          </w:p>
        </w:tc>
        <w:tc>
          <w:tcPr>
            <w:tcW w:w="722" w:type="dxa"/>
          </w:tcPr>
          <w:p w:rsidR="005206BA" w:rsidRPr="005206BA" w:rsidRDefault="005206BA" w:rsidP="005206BA">
            <w:pPr>
              <w:rPr>
                <w:rFonts w:cstheme="minorHAnsi"/>
              </w:rPr>
            </w:pPr>
            <w:r w:rsidRPr="005206BA">
              <w:rPr>
                <w:rFonts w:cstheme="minorHAnsi"/>
              </w:rPr>
              <w:t>25</w:t>
            </w:r>
          </w:p>
        </w:tc>
        <w:tc>
          <w:tcPr>
            <w:tcW w:w="1860" w:type="dxa"/>
            <w:vMerge/>
          </w:tcPr>
          <w:p w:rsidR="005206BA" w:rsidRPr="005206BA" w:rsidRDefault="005206BA" w:rsidP="005206BA">
            <w:pPr>
              <w:rPr>
                <w:rFonts w:cstheme="minorHAnsi"/>
              </w:rPr>
            </w:pPr>
          </w:p>
        </w:tc>
        <w:tc>
          <w:tcPr>
            <w:tcW w:w="1860" w:type="dxa"/>
            <w:vMerge w:val="restart"/>
          </w:tcPr>
          <w:p w:rsidR="005206BA" w:rsidRPr="005206BA" w:rsidRDefault="005206BA" w:rsidP="005206BA">
            <w:pPr>
              <w:rPr>
                <w:rFonts w:cstheme="minorHAnsi"/>
              </w:rPr>
            </w:pPr>
            <w:r w:rsidRPr="005206BA">
              <w:rPr>
                <w:rFonts w:cstheme="minorHAnsi"/>
              </w:rPr>
              <w:t>Normal</w:t>
            </w:r>
          </w:p>
        </w:tc>
        <w:tc>
          <w:tcPr>
            <w:tcW w:w="1860" w:type="dxa"/>
            <w:vMerge w:val="restart"/>
          </w:tcPr>
          <w:p w:rsidR="005206BA" w:rsidRPr="005206BA" w:rsidRDefault="005206BA" w:rsidP="005206BA">
            <w:pPr>
              <w:rPr>
                <w:rFonts w:cstheme="minorHAnsi"/>
              </w:rPr>
            </w:pPr>
            <w:r w:rsidRPr="005206BA">
              <w:rPr>
                <w:rFonts w:cstheme="minorHAnsi"/>
              </w:rPr>
              <w:t>1</w:t>
            </w:r>
          </w:p>
        </w:tc>
      </w:tr>
      <w:tr w:rsidR="004B091C" w:rsidRPr="005206BA" w:rsidTr="005C2D3C">
        <w:tc>
          <w:tcPr>
            <w:tcW w:w="1232" w:type="dxa"/>
            <w:vMerge/>
          </w:tcPr>
          <w:p w:rsidR="005206BA" w:rsidRPr="005206BA" w:rsidRDefault="005206BA" w:rsidP="005206BA">
            <w:pPr>
              <w:rPr>
                <w:rFonts w:cstheme="minorHAnsi"/>
              </w:rPr>
            </w:pPr>
          </w:p>
        </w:tc>
        <w:tc>
          <w:tcPr>
            <w:tcW w:w="2096" w:type="dxa"/>
          </w:tcPr>
          <w:p w:rsidR="005206BA" w:rsidRPr="005206BA" w:rsidRDefault="005206BA" w:rsidP="005206BA">
            <w:pPr>
              <w:rPr>
                <w:rFonts w:cstheme="minorHAnsi"/>
              </w:rPr>
            </w:pPr>
            <w:r w:rsidRPr="005206BA">
              <w:rPr>
                <w:rFonts w:cstheme="minorHAnsi"/>
              </w:rPr>
              <w:t>1024-1084,</w:t>
            </w:r>
          </w:p>
          <w:p w:rsidR="005206BA" w:rsidRPr="005206BA" w:rsidRDefault="005206BA" w:rsidP="005206BA">
            <w:pPr>
              <w:rPr>
                <w:rFonts w:cstheme="minorHAnsi"/>
              </w:rPr>
            </w:pPr>
            <w:r w:rsidRPr="005206BA">
              <w:rPr>
                <w:rFonts w:cstheme="minorHAnsi"/>
              </w:rPr>
              <w:t>2024-2084</w:t>
            </w:r>
          </w:p>
        </w:tc>
        <w:tc>
          <w:tcPr>
            <w:tcW w:w="722" w:type="dxa"/>
          </w:tcPr>
          <w:p w:rsidR="005206BA" w:rsidRPr="005206BA" w:rsidRDefault="005206BA" w:rsidP="005206BA">
            <w:pPr>
              <w:rPr>
                <w:rFonts w:cstheme="minorHAnsi"/>
              </w:rPr>
            </w:pPr>
            <w:r w:rsidRPr="005206BA">
              <w:rPr>
                <w:rFonts w:cstheme="minorHAnsi"/>
              </w:rPr>
              <w:t>50</w:t>
            </w:r>
          </w:p>
          <w:p w:rsidR="005206BA" w:rsidRPr="005206BA" w:rsidRDefault="005206BA" w:rsidP="005206BA">
            <w:pPr>
              <w:rPr>
                <w:rFonts w:cstheme="minorHAnsi"/>
              </w:rPr>
            </w:pPr>
            <w:r w:rsidRPr="005206BA">
              <w:rPr>
                <w:rFonts w:cstheme="minorHAnsi"/>
              </w:rPr>
              <w:t>50</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4B091C" w:rsidRPr="005206BA" w:rsidTr="005C2D3C">
        <w:tc>
          <w:tcPr>
            <w:tcW w:w="1232" w:type="dxa"/>
            <w:vMerge/>
          </w:tcPr>
          <w:p w:rsidR="005206BA" w:rsidRPr="005206BA" w:rsidRDefault="005206BA" w:rsidP="005206BA">
            <w:pPr>
              <w:rPr>
                <w:rFonts w:cstheme="minorHAnsi"/>
              </w:rPr>
            </w:pPr>
          </w:p>
        </w:tc>
        <w:tc>
          <w:tcPr>
            <w:tcW w:w="2096" w:type="dxa"/>
          </w:tcPr>
          <w:p w:rsidR="005206BA" w:rsidRPr="005206BA" w:rsidRDefault="005206BA" w:rsidP="005206BA">
            <w:pPr>
              <w:rPr>
                <w:rFonts w:cstheme="minorHAnsi"/>
              </w:rPr>
            </w:pPr>
            <w:r w:rsidRPr="005206BA">
              <w:rPr>
                <w:rFonts w:cstheme="minorHAnsi"/>
              </w:rPr>
              <w:t>1024-1085,</w:t>
            </w:r>
          </w:p>
          <w:p w:rsidR="005206BA" w:rsidRPr="005206BA" w:rsidRDefault="005206BA" w:rsidP="005206BA">
            <w:pPr>
              <w:rPr>
                <w:rFonts w:cstheme="minorHAnsi"/>
              </w:rPr>
            </w:pPr>
            <w:r w:rsidRPr="005206BA">
              <w:rPr>
                <w:rFonts w:cstheme="minorHAnsi"/>
              </w:rPr>
              <w:t>2024-2085</w:t>
            </w:r>
          </w:p>
        </w:tc>
        <w:tc>
          <w:tcPr>
            <w:tcW w:w="722" w:type="dxa"/>
          </w:tcPr>
          <w:p w:rsidR="005206BA" w:rsidRPr="005206BA" w:rsidRDefault="005206BA" w:rsidP="005206BA">
            <w:pPr>
              <w:rPr>
                <w:rFonts w:cstheme="minorHAnsi"/>
              </w:rPr>
            </w:pPr>
            <w:r w:rsidRPr="005206BA">
              <w:rPr>
                <w:rFonts w:cstheme="minorHAnsi"/>
              </w:rPr>
              <w:t>100</w:t>
            </w:r>
          </w:p>
          <w:p w:rsidR="005206BA" w:rsidRPr="005206BA" w:rsidRDefault="005206BA" w:rsidP="005206BA">
            <w:pPr>
              <w:rPr>
                <w:rFonts w:cstheme="minorHAnsi"/>
              </w:rPr>
            </w:pPr>
            <w:r w:rsidRPr="005206BA">
              <w:rPr>
                <w:rFonts w:cstheme="minorHAnsi"/>
              </w:rPr>
              <w:t>100</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4B091C" w:rsidRPr="005206BA" w:rsidTr="005C2D3C">
        <w:trPr>
          <w:trHeight w:val="219"/>
        </w:trPr>
        <w:tc>
          <w:tcPr>
            <w:tcW w:w="1232" w:type="dxa"/>
            <w:vMerge w:val="restart"/>
          </w:tcPr>
          <w:p w:rsidR="005206BA" w:rsidRPr="005206BA" w:rsidRDefault="005206BA" w:rsidP="005206BA">
            <w:pPr>
              <w:rPr>
                <w:rFonts w:cstheme="minorHAnsi"/>
              </w:rPr>
            </w:pPr>
            <w:r w:rsidRPr="005206BA">
              <w:rPr>
                <w:rFonts w:cstheme="minorHAnsi"/>
              </w:rPr>
              <w:t>9</w:t>
            </w:r>
            <w:r w:rsidRPr="005206BA">
              <w:rPr>
                <w:rStyle w:val="FootnoteReference"/>
                <w:rFonts w:cstheme="minorHAnsi"/>
              </w:rPr>
              <w:footnoteReference w:id="7"/>
            </w:r>
          </w:p>
        </w:tc>
        <w:tc>
          <w:tcPr>
            <w:tcW w:w="2096" w:type="dxa"/>
          </w:tcPr>
          <w:p w:rsidR="005206BA" w:rsidRPr="005206BA" w:rsidRDefault="005206BA" w:rsidP="005206BA">
            <w:pPr>
              <w:rPr>
                <w:rFonts w:cstheme="minorHAnsi"/>
              </w:rPr>
            </w:pPr>
            <w:r w:rsidRPr="005206BA">
              <w:rPr>
                <w:rFonts w:cstheme="minorHAnsi"/>
              </w:rPr>
              <w:t>1085, 2085</w:t>
            </w:r>
          </w:p>
        </w:tc>
        <w:tc>
          <w:tcPr>
            <w:tcW w:w="722" w:type="dxa"/>
          </w:tcPr>
          <w:p w:rsidR="005206BA" w:rsidRPr="005206BA" w:rsidRDefault="005206BA" w:rsidP="005206BA">
            <w:pPr>
              <w:rPr>
                <w:rFonts w:cstheme="minorHAnsi"/>
              </w:rPr>
            </w:pPr>
            <w:r w:rsidRPr="005206BA">
              <w:rPr>
                <w:rFonts w:cstheme="minorHAnsi"/>
              </w:rPr>
              <w:t>25</w:t>
            </w:r>
          </w:p>
        </w:tc>
        <w:tc>
          <w:tcPr>
            <w:tcW w:w="1860" w:type="dxa"/>
            <w:vMerge/>
          </w:tcPr>
          <w:p w:rsidR="005206BA" w:rsidRPr="005206BA" w:rsidRDefault="005206BA" w:rsidP="005206BA">
            <w:pPr>
              <w:rPr>
                <w:rFonts w:cstheme="minorHAnsi"/>
              </w:rPr>
            </w:pPr>
          </w:p>
        </w:tc>
        <w:tc>
          <w:tcPr>
            <w:tcW w:w="1860" w:type="dxa"/>
            <w:vMerge w:val="restart"/>
          </w:tcPr>
          <w:p w:rsidR="005206BA" w:rsidRPr="005206BA" w:rsidRDefault="005206BA" w:rsidP="005206BA">
            <w:pPr>
              <w:rPr>
                <w:rFonts w:cstheme="minorHAnsi"/>
              </w:rPr>
            </w:pPr>
            <w:r w:rsidRPr="005206BA">
              <w:rPr>
                <w:rFonts w:cstheme="minorHAnsi"/>
              </w:rPr>
              <w:t>Normal</w:t>
            </w:r>
          </w:p>
        </w:tc>
        <w:tc>
          <w:tcPr>
            <w:tcW w:w="1860" w:type="dxa"/>
            <w:vMerge w:val="restart"/>
          </w:tcPr>
          <w:p w:rsidR="005206BA" w:rsidRPr="005206BA" w:rsidRDefault="005206BA" w:rsidP="005206BA">
            <w:pPr>
              <w:rPr>
                <w:rFonts w:cstheme="minorHAnsi"/>
              </w:rPr>
            </w:pPr>
            <w:r w:rsidRPr="005206BA">
              <w:rPr>
                <w:rFonts w:cstheme="minorHAnsi"/>
              </w:rPr>
              <w:t>1</w:t>
            </w:r>
          </w:p>
        </w:tc>
      </w:tr>
      <w:tr w:rsidR="004B091C" w:rsidRPr="005206BA" w:rsidTr="005C2D3C">
        <w:trPr>
          <w:trHeight w:val="219"/>
        </w:trPr>
        <w:tc>
          <w:tcPr>
            <w:tcW w:w="1232" w:type="dxa"/>
            <w:vMerge/>
          </w:tcPr>
          <w:p w:rsidR="005206BA" w:rsidRPr="005206BA" w:rsidRDefault="005206BA" w:rsidP="005206BA">
            <w:pPr>
              <w:rPr>
                <w:rFonts w:cstheme="minorHAnsi"/>
              </w:rPr>
            </w:pPr>
          </w:p>
        </w:tc>
        <w:tc>
          <w:tcPr>
            <w:tcW w:w="2096" w:type="dxa"/>
          </w:tcPr>
          <w:p w:rsidR="005206BA" w:rsidRPr="005206BA" w:rsidRDefault="005206BA" w:rsidP="005206BA">
            <w:pPr>
              <w:rPr>
                <w:rFonts w:cstheme="minorHAnsi"/>
              </w:rPr>
            </w:pPr>
            <w:r w:rsidRPr="005206BA">
              <w:rPr>
                <w:rFonts w:cstheme="minorHAnsi"/>
              </w:rPr>
              <w:t>1024-1084,</w:t>
            </w:r>
          </w:p>
          <w:p w:rsidR="005206BA" w:rsidRPr="005206BA" w:rsidRDefault="005206BA" w:rsidP="005206BA">
            <w:pPr>
              <w:rPr>
                <w:rFonts w:cstheme="minorHAnsi"/>
              </w:rPr>
            </w:pPr>
            <w:r w:rsidRPr="005206BA">
              <w:rPr>
                <w:rFonts w:cstheme="minorHAnsi"/>
              </w:rPr>
              <w:t>2024-2084</w:t>
            </w:r>
          </w:p>
        </w:tc>
        <w:tc>
          <w:tcPr>
            <w:tcW w:w="722" w:type="dxa"/>
          </w:tcPr>
          <w:p w:rsidR="005206BA" w:rsidRPr="005206BA" w:rsidRDefault="005206BA" w:rsidP="005206BA">
            <w:pPr>
              <w:rPr>
                <w:rFonts w:cstheme="minorHAnsi"/>
              </w:rPr>
            </w:pPr>
            <w:r w:rsidRPr="005206BA">
              <w:rPr>
                <w:rFonts w:cstheme="minorHAnsi"/>
              </w:rPr>
              <w:t>50</w:t>
            </w:r>
          </w:p>
          <w:p w:rsidR="005206BA" w:rsidRPr="005206BA" w:rsidRDefault="005206BA" w:rsidP="005206BA">
            <w:pPr>
              <w:rPr>
                <w:rFonts w:cstheme="minorHAnsi"/>
              </w:rPr>
            </w:pPr>
            <w:r w:rsidRPr="005206BA">
              <w:rPr>
                <w:rFonts w:cstheme="minorHAnsi"/>
              </w:rPr>
              <w:t>50</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4B091C" w:rsidRPr="005206BA" w:rsidTr="005C2D3C">
        <w:trPr>
          <w:trHeight w:val="219"/>
        </w:trPr>
        <w:tc>
          <w:tcPr>
            <w:tcW w:w="1232" w:type="dxa"/>
            <w:vMerge/>
          </w:tcPr>
          <w:p w:rsidR="005206BA" w:rsidRPr="005206BA" w:rsidRDefault="005206BA" w:rsidP="005206BA">
            <w:pPr>
              <w:rPr>
                <w:rFonts w:cstheme="minorHAnsi"/>
              </w:rPr>
            </w:pPr>
          </w:p>
        </w:tc>
        <w:tc>
          <w:tcPr>
            <w:tcW w:w="2096" w:type="dxa"/>
          </w:tcPr>
          <w:p w:rsidR="005206BA" w:rsidRPr="005206BA" w:rsidRDefault="005206BA" w:rsidP="005206BA">
            <w:pPr>
              <w:rPr>
                <w:rFonts w:cstheme="minorHAnsi"/>
              </w:rPr>
            </w:pPr>
            <w:r w:rsidRPr="005206BA">
              <w:rPr>
                <w:rFonts w:cstheme="minorHAnsi"/>
              </w:rPr>
              <w:t>1024-1085,</w:t>
            </w:r>
          </w:p>
          <w:p w:rsidR="005206BA" w:rsidRPr="005206BA" w:rsidRDefault="005206BA" w:rsidP="005206BA">
            <w:pPr>
              <w:rPr>
                <w:rFonts w:cstheme="minorHAnsi"/>
              </w:rPr>
            </w:pPr>
            <w:r w:rsidRPr="005206BA">
              <w:rPr>
                <w:rFonts w:cstheme="minorHAnsi"/>
              </w:rPr>
              <w:t>2024-2085</w:t>
            </w:r>
          </w:p>
        </w:tc>
        <w:tc>
          <w:tcPr>
            <w:tcW w:w="722" w:type="dxa"/>
          </w:tcPr>
          <w:p w:rsidR="005206BA" w:rsidRPr="005206BA" w:rsidRDefault="005206BA" w:rsidP="005206BA">
            <w:pPr>
              <w:rPr>
                <w:rFonts w:cstheme="minorHAnsi"/>
              </w:rPr>
            </w:pPr>
            <w:r w:rsidRPr="005206BA">
              <w:rPr>
                <w:rFonts w:cstheme="minorHAnsi"/>
              </w:rPr>
              <w:t>100</w:t>
            </w:r>
          </w:p>
          <w:p w:rsidR="005206BA" w:rsidRPr="005206BA" w:rsidRDefault="005206BA" w:rsidP="005206BA">
            <w:pPr>
              <w:rPr>
                <w:rFonts w:cstheme="minorHAnsi"/>
              </w:rPr>
            </w:pPr>
            <w:r w:rsidRPr="005206BA">
              <w:rPr>
                <w:rFonts w:cstheme="minorHAnsi"/>
              </w:rPr>
              <w:t>100</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bl>
    <w:p w:rsidR="005206BA" w:rsidRPr="005206BA" w:rsidRDefault="00F674C3" w:rsidP="00F674C3">
      <w:pPr>
        <w:pStyle w:val="Caption"/>
        <w:rPr>
          <w:rFonts w:cstheme="minorHAnsi"/>
        </w:rPr>
      </w:pPr>
      <w:bookmarkStart w:id="99" w:name="_Toc465672545"/>
      <w:r>
        <w:t xml:space="preserve">Table </w:t>
      </w:r>
      <w:r w:rsidR="00E8166E">
        <w:fldChar w:fldCharType="begin"/>
      </w:r>
      <w:r w:rsidR="00E8166E">
        <w:instrText xml:space="preserve"> SEQ Table \* ARABIC </w:instrText>
      </w:r>
      <w:r w:rsidR="00E8166E">
        <w:fldChar w:fldCharType="separate"/>
      </w:r>
      <w:r w:rsidR="007044A5">
        <w:rPr>
          <w:noProof/>
        </w:rPr>
        <w:t>9</w:t>
      </w:r>
      <w:r w:rsidR="00E8166E">
        <w:rPr>
          <w:noProof/>
        </w:rPr>
        <w:fldChar w:fldCharType="end"/>
      </w:r>
      <w:r>
        <w:t xml:space="preserve"> - </w:t>
      </w:r>
      <w:r w:rsidRPr="00742EC8">
        <w:t>Parameters used for VDE high input level tests</w:t>
      </w:r>
      <w:bookmarkEnd w:id="99"/>
    </w:p>
    <w:p w:rsidR="005206BA" w:rsidRPr="005206BA" w:rsidRDefault="005206BA" w:rsidP="005206BA">
      <w:pPr>
        <w:pStyle w:val="Heading3"/>
        <w:numPr>
          <w:ilvl w:val="2"/>
          <w:numId w:val="20"/>
        </w:numPr>
        <w:spacing w:before="40"/>
        <w:rPr>
          <w:rFonts w:asciiTheme="minorHAnsi" w:hAnsiTheme="minorHAnsi" w:cstheme="minorHAnsi"/>
        </w:rPr>
      </w:pPr>
      <w:bookmarkStart w:id="100" w:name="_Ref438022048"/>
      <w:bookmarkStart w:id="101" w:name="_Toc456425898"/>
      <w:bookmarkStart w:id="102" w:name="_Toc476134649"/>
      <w:r w:rsidRPr="005206BA">
        <w:rPr>
          <w:rFonts w:asciiTheme="minorHAnsi" w:hAnsiTheme="minorHAnsi" w:cstheme="minorHAnsi"/>
        </w:rPr>
        <w:t>Co-channel rejection</w:t>
      </w:r>
      <w:bookmarkEnd w:id="100"/>
      <w:bookmarkEnd w:id="101"/>
      <w:bookmarkEnd w:id="102"/>
    </w:p>
    <w:p w:rsidR="000308EA" w:rsidRDefault="005206BA" w:rsidP="005206BA">
      <w:pPr>
        <w:rPr>
          <w:rFonts w:asciiTheme="minorHAnsi" w:hAnsiTheme="minorHAnsi" w:cstheme="minorHAnsi"/>
        </w:rPr>
      </w:pPr>
      <w:r w:rsidRPr="005206BA">
        <w:rPr>
          <w:rFonts w:asciiTheme="minorHAnsi" w:hAnsiTheme="minorHAnsi" w:cstheme="minorHAnsi"/>
        </w:rPr>
        <w:t xml:space="preserve">Follow the method described in IEC 61993, 15.2.3.2 with additional combinations of signals used by </w:t>
      </w:r>
      <w:r w:rsidR="00F674C3">
        <w:rPr>
          <w:rFonts w:asciiTheme="minorHAnsi" w:hAnsiTheme="minorHAnsi" w:cstheme="minorHAnsi"/>
        </w:rPr>
        <w:t>generator A and B specified by T</w:t>
      </w:r>
      <w:r w:rsidRPr="005206BA">
        <w:rPr>
          <w:rFonts w:asciiTheme="minorHAnsi" w:hAnsiTheme="minorHAnsi" w:cstheme="minorHAnsi"/>
        </w:rPr>
        <w:t>able</w:t>
      </w:r>
      <w:r w:rsidR="00F674C3">
        <w:rPr>
          <w:rFonts w:asciiTheme="minorHAnsi" w:hAnsiTheme="minorHAnsi" w:cstheme="minorHAnsi"/>
        </w:rPr>
        <w:t xml:space="preserve"> 10.</w:t>
      </w:r>
      <w:r w:rsidRPr="005206BA">
        <w:rPr>
          <w:rFonts w:asciiTheme="minorHAnsi" w:hAnsiTheme="minorHAnsi" w:cstheme="minorHAnsi"/>
        </w:rPr>
        <w:t xml:space="preserve">  </w:t>
      </w:r>
    </w:p>
    <w:p w:rsidR="000308EA" w:rsidRDefault="000308EA" w:rsidP="005206BA">
      <w:pPr>
        <w:rPr>
          <w:rFonts w:asciiTheme="minorHAnsi" w:hAnsiTheme="minorHAnsi" w:cstheme="minorHAnsi"/>
        </w:rPr>
      </w:pPr>
    </w:p>
    <w:p w:rsidR="005206BA" w:rsidRPr="000308EA" w:rsidRDefault="005206BA" w:rsidP="005206BA">
      <w:pPr>
        <w:rPr>
          <w:rFonts w:asciiTheme="minorHAnsi" w:hAnsiTheme="minorHAnsi" w:cstheme="minorHAnsi"/>
          <w:i/>
        </w:rPr>
      </w:pPr>
      <w:r w:rsidRPr="000308EA">
        <w:rPr>
          <w:rFonts w:asciiTheme="minorHAnsi" w:hAnsiTheme="minorHAnsi" w:cstheme="minorHAnsi"/>
          <w:i/>
        </w:rPr>
        <w:t>Note:  The use of signal 6 and 6b is to indicate that the two signals use the same modulation scheme, but the data is not correlated.</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4528"/>
        <w:gridCol w:w="5102"/>
      </w:tblGrid>
      <w:tr w:rsidR="005206BA" w:rsidRPr="005206BA" w:rsidTr="00F674C3">
        <w:tc>
          <w:tcPr>
            <w:tcW w:w="4528" w:type="dxa"/>
          </w:tcPr>
          <w:p w:rsidR="005206BA" w:rsidRPr="005206BA" w:rsidRDefault="005206BA" w:rsidP="005206BA">
            <w:pPr>
              <w:rPr>
                <w:rFonts w:cstheme="minorHAnsi"/>
                <w:b/>
              </w:rPr>
            </w:pPr>
            <w:r w:rsidRPr="005206BA">
              <w:rPr>
                <w:rFonts w:cstheme="minorHAnsi"/>
                <w:b/>
              </w:rPr>
              <w:t>Generator A Test Signal</w:t>
            </w:r>
          </w:p>
        </w:tc>
        <w:tc>
          <w:tcPr>
            <w:tcW w:w="5102" w:type="dxa"/>
          </w:tcPr>
          <w:p w:rsidR="005206BA" w:rsidRPr="005206BA" w:rsidRDefault="005206BA" w:rsidP="005206BA">
            <w:pPr>
              <w:rPr>
                <w:rFonts w:cstheme="minorHAnsi"/>
                <w:b/>
              </w:rPr>
            </w:pPr>
            <w:r w:rsidRPr="005206BA">
              <w:rPr>
                <w:rFonts w:cstheme="minorHAnsi"/>
                <w:b/>
              </w:rPr>
              <w:t>Generator B Test Signal</w:t>
            </w:r>
          </w:p>
        </w:tc>
      </w:tr>
      <w:tr w:rsidR="005206BA" w:rsidRPr="005206BA" w:rsidTr="00F674C3">
        <w:tc>
          <w:tcPr>
            <w:tcW w:w="4528" w:type="dxa"/>
          </w:tcPr>
          <w:p w:rsidR="005206BA" w:rsidRPr="005206BA" w:rsidRDefault="005206BA" w:rsidP="005206BA">
            <w:pPr>
              <w:rPr>
                <w:rFonts w:cstheme="minorHAnsi"/>
              </w:rPr>
            </w:pPr>
            <w:r w:rsidRPr="005206BA">
              <w:rPr>
                <w:rFonts w:cstheme="minorHAnsi"/>
              </w:rPr>
              <w:t>6</w:t>
            </w:r>
          </w:p>
        </w:tc>
        <w:tc>
          <w:tcPr>
            <w:tcW w:w="5102" w:type="dxa"/>
          </w:tcPr>
          <w:p w:rsidR="005206BA" w:rsidRPr="005206BA" w:rsidRDefault="005206BA" w:rsidP="005206BA">
            <w:pPr>
              <w:rPr>
                <w:rFonts w:cstheme="minorHAnsi"/>
              </w:rPr>
            </w:pPr>
            <w:r w:rsidRPr="005206BA">
              <w:rPr>
                <w:rFonts w:cstheme="minorHAnsi"/>
              </w:rPr>
              <w:t>6b</w:t>
            </w:r>
          </w:p>
        </w:tc>
      </w:tr>
      <w:tr w:rsidR="005206BA" w:rsidRPr="005206BA" w:rsidTr="00F674C3">
        <w:tc>
          <w:tcPr>
            <w:tcW w:w="4528" w:type="dxa"/>
          </w:tcPr>
          <w:p w:rsidR="005206BA" w:rsidRPr="005206BA" w:rsidRDefault="005206BA" w:rsidP="005206BA">
            <w:pPr>
              <w:rPr>
                <w:rFonts w:cstheme="minorHAnsi"/>
              </w:rPr>
            </w:pPr>
            <w:r w:rsidRPr="005206BA">
              <w:rPr>
                <w:rFonts w:cstheme="minorHAnsi"/>
              </w:rPr>
              <w:t>7</w:t>
            </w:r>
          </w:p>
        </w:tc>
        <w:tc>
          <w:tcPr>
            <w:tcW w:w="5102" w:type="dxa"/>
          </w:tcPr>
          <w:p w:rsidR="005206BA" w:rsidRPr="005206BA" w:rsidRDefault="005206BA" w:rsidP="005206BA">
            <w:pPr>
              <w:rPr>
                <w:rFonts w:cstheme="minorHAnsi"/>
              </w:rPr>
            </w:pPr>
            <w:r w:rsidRPr="005206BA">
              <w:rPr>
                <w:rFonts w:cstheme="minorHAnsi"/>
              </w:rPr>
              <w:t>7b</w:t>
            </w:r>
          </w:p>
        </w:tc>
      </w:tr>
      <w:tr w:rsidR="005206BA" w:rsidRPr="005206BA" w:rsidTr="00F674C3">
        <w:tc>
          <w:tcPr>
            <w:tcW w:w="4528" w:type="dxa"/>
          </w:tcPr>
          <w:p w:rsidR="005206BA" w:rsidRPr="005206BA" w:rsidRDefault="005206BA" w:rsidP="005206BA">
            <w:pPr>
              <w:rPr>
                <w:rFonts w:cstheme="minorHAnsi"/>
              </w:rPr>
            </w:pPr>
            <w:r w:rsidRPr="005206BA">
              <w:rPr>
                <w:rFonts w:cstheme="minorHAnsi"/>
              </w:rPr>
              <w:t>8</w:t>
            </w:r>
          </w:p>
        </w:tc>
        <w:tc>
          <w:tcPr>
            <w:tcW w:w="5102" w:type="dxa"/>
          </w:tcPr>
          <w:p w:rsidR="005206BA" w:rsidRPr="005206BA" w:rsidRDefault="005206BA" w:rsidP="005206BA">
            <w:pPr>
              <w:rPr>
                <w:rFonts w:cstheme="minorHAnsi"/>
              </w:rPr>
            </w:pPr>
            <w:r w:rsidRPr="005206BA">
              <w:rPr>
                <w:rFonts w:cstheme="minorHAnsi"/>
              </w:rPr>
              <w:t>8b</w:t>
            </w:r>
          </w:p>
        </w:tc>
      </w:tr>
      <w:tr w:rsidR="005206BA" w:rsidRPr="005206BA" w:rsidTr="00F674C3">
        <w:tc>
          <w:tcPr>
            <w:tcW w:w="4528" w:type="dxa"/>
          </w:tcPr>
          <w:p w:rsidR="005206BA" w:rsidRPr="005206BA" w:rsidRDefault="005206BA" w:rsidP="005206BA">
            <w:pPr>
              <w:rPr>
                <w:rFonts w:cstheme="minorHAnsi"/>
              </w:rPr>
            </w:pPr>
            <w:r w:rsidRPr="005206BA">
              <w:rPr>
                <w:rFonts w:cstheme="minorHAnsi"/>
              </w:rPr>
              <w:t>9</w:t>
            </w:r>
          </w:p>
        </w:tc>
        <w:tc>
          <w:tcPr>
            <w:tcW w:w="5102" w:type="dxa"/>
          </w:tcPr>
          <w:p w:rsidR="005206BA" w:rsidRPr="005206BA" w:rsidRDefault="005206BA" w:rsidP="005206BA">
            <w:pPr>
              <w:rPr>
                <w:rFonts w:cstheme="minorHAnsi"/>
              </w:rPr>
            </w:pPr>
            <w:r w:rsidRPr="005206BA">
              <w:rPr>
                <w:rFonts w:cstheme="minorHAnsi"/>
              </w:rPr>
              <w:t>9b</w:t>
            </w:r>
          </w:p>
        </w:tc>
      </w:tr>
    </w:tbl>
    <w:p w:rsidR="005206BA" w:rsidRPr="005206BA" w:rsidRDefault="00F674C3" w:rsidP="00F674C3">
      <w:pPr>
        <w:pStyle w:val="Caption"/>
        <w:rPr>
          <w:rFonts w:cstheme="minorHAnsi"/>
        </w:rPr>
      </w:pPr>
      <w:bookmarkStart w:id="103" w:name="_Toc465672546"/>
      <w:r>
        <w:t xml:space="preserve">Table </w:t>
      </w:r>
      <w:r w:rsidR="00E8166E">
        <w:fldChar w:fldCharType="begin"/>
      </w:r>
      <w:r w:rsidR="00E8166E">
        <w:instrText xml:space="preserve"> SEQ Table \* ARABIC </w:instrText>
      </w:r>
      <w:r w:rsidR="00E8166E">
        <w:fldChar w:fldCharType="separate"/>
      </w:r>
      <w:r w:rsidR="007044A5">
        <w:rPr>
          <w:noProof/>
        </w:rPr>
        <w:t>10</w:t>
      </w:r>
      <w:r w:rsidR="00E8166E">
        <w:rPr>
          <w:noProof/>
        </w:rPr>
        <w:fldChar w:fldCharType="end"/>
      </w:r>
      <w:r>
        <w:t xml:space="preserve">  </w:t>
      </w:r>
      <w:r w:rsidRPr="009C7D29">
        <w:t>Additional channel combinations used for co-channel rejection tests</w:t>
      </w:r>
      <w:bookmarkEnd w:id="103"/>
    </w:p>
    <w:p w:rsidR="005206BA" w:rsidRPr="005206BA" w:rsidRDefault="005206BA" w:rsidP="005206BA">
      <w:pPr>
        <w:pStyle w:val="Heading3"/>
        <w:numPr>
          <w:ilvl w:val="2"/>
          <w:numId w:val="20"/>
        </w:numPr>
        <w:spacing w:before="40"/>
        <w:rPr>
          <w:rFonts w:asciiTheme="minorHAnsi" w:hAnsiTheme="minorHAnsi" w:cstheme="minorHAnsi"/>
        </w:rPr>
      </w:pPr>
      <w:bookmarkStart w:id="104" w:name="_Ref456345679"/>
      <w:bookmarkStart w:id="105" w:name="_Toc456425899"/>
      <w:bookmarkStart w:id="106" w:name="_Toc476134650"/>
      <w:bookmarkStart w:id="107" w:name="_Ref456345277"/>
      <w:r w:rsidRPr="005206BA">
        <w:rPr>
          <w:rFonts w:asciiTheme="minorHAnsi" w:hAnsiTheme="minorHAnsi" w:cstheme="minorHAnsi"/>
        </w:rPr>
        <w:t>Adjacent channel selectivity</w:t>
      </w:r>
      <w:bookmarkEnd w:id="104"/>
      <w:bookmarkEnd w:id="105"/>
      <w:bookmarkEnd w:id="106"/>
    </w:p>
    <w:p w:rsidR="005206BA" w:rsidRPr="005206BA" w:rsidRDefault="005206BA" w:rsidP="005206BA">
      <w:pPr>
        <w:rPr>
          <w:rFonts w:asciiTheme="minorHAnsi" w:hAnsiTheme="minorHAnsi" w:cstheme="minorHAnsi"/>
        </w:rPr>
      </w:pPr>
      <w:r w:rsidRPr="005206BA">
        <w:rPr>
          <w:rFonts w:asciiTheme="minorHAnsi" w:hAnsiTheme="minorHAnsi" w:cstheme="minorHAnsi"/>
        </w:rPr>
        <w:t>Follow the method described in IEC 61993, 15.2.4.2 with additional combinations of signals used by generator A and B specified by</w:t>
      </w:r>
      <w:r w:rsidR="00F674C3">
        <w:rPr>
          <w:rFonts w:asciiTheme="minorHAnsi" w:hAnsiTheme="minorHAnsi" w:cstheme="minorHAnsi"/>
        </w:rPr>
        <w:t xml:space="preserve"> Table 11</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4528"/>
        <w:gridCol w:w="5102"/>
      </w:tblGrid>
      <w:tr w:rsidR="005206BA" w:rsidRPr="005206BA" w:rsidTr="00F674C3">
        <w:tc>
          <w:tcPr>
            <w:tcW w:w="4528" w:type="dxa"/>
          </w:tcPr>
          <w:p w:rsidR="005206BA" w:rsidRPr="005206BA" w:rsidRDefault="005206BA" w:rsidP="005206BA">
            <w:pPr>
              <w:rPr>
                <w:rFonts w:cstheme="minorHAnsi"/>
                <w:b/>
              </w:rPr>
            </w:pPr>
            <w:r w:rsidRPr="005206BA">
              <w:rPr>
                <w:rFonts w:cstheme="minorHAnsi"/>
                <w:b/>
              </w:rPr>
              <w:t>Generator A Test Signal</w:t>
            </w:r>
          </w:p>
        </w:tc>
        <w:tc>
          <w:tcPr>
            <w:tcW w:w="5102" w:type="dxa"/>
          </w:tcPr>
          <w:p w:rsidR="005206BA" w:rsidRPr="005206BA" w:rsidRDefault="005206BA" w:rsidP="005206BA">
            <w:pPr>
              <w:rPr>
                <w:rFonts w:cstheme="minorHAnsi"/>
                <w:b/>
              </w:rPr>
            </w:pPr>
            <w:r w:rsidRPr="005206BA">
              <w:rPr>
                <w:rFonts w:cstheme="minorHAnsi"/>
                <w:b/>
              </w:rPr>
              <w:t>Generator B Test Signal</w:t>
            </w:r>
          </w:p>
        </w:tc>
      </w:tr>
      <w:tr w:rsidR="005206BA" w:rsidRPr="005206BA" w:rsidTr="00F674C3">
        <w:tc>
          <w:tcPr>
            <w:tcW w:w="4528" w:type="dxa"/>
          </w:tcPr>
          <w:p w:rsidR="005206BA" w:rsidRPr="005206BA" w:rsidRDefault="005206BA" w:rsidP="005206BA">
            <w:pPr>
              <w:rPr>
                <w:rFonts w:cstheme="minorHAnsi"/>
              </w:rPr>
            </w:pPr>
            <w:r w:rsidRPr="005206BA">
              <w:rPr>
                <w:rFonts w:cstheme="minorHAnsi"/>
              </w:rPr>
              <w:t>7, 100 kHz</w:t>
            </w:r>
          </w:p>
        </w:tc>
        <w:tc>
          <w:tcPr>
            <w:tcW w:w="5102" w:type="dxa"/>
          </w:tcPr>
          <w:p w:rsidR="005206BA" w:rsidRPr="005206BA" w:rsidRDefault="005206BA" w:rsidP="005206BA">
            <w:pPr>
              <w:rPr>
                <w:rFonts w:cstheme="minorHAnsi"/>
              </w:rPr>
            </w:pPr>
            <w:r w:rsidRPr="005206BA">
              <w:rPr>
                <w:rFonts w:cstheme="minorHAnsi"/>
              </w:rPr>
              <w:t>6, 25 kHz</w:t>
            </w:r>
          </w:p>
        </w:tc>
      </w:tr>
    </w:tbl>
    <w:p w:rsidR="005206BA" w:rsidRPr="005206BA" w:rsidRDefault="00F674C3" w:rsidP="00F674C3">
      <w:pPr>
        <w:pStyle w:val="Caption"/>
        <w:rPr>
          <w:rFonts w:cstheme="minorHAnsi"/>
        </w:rPr>
      </w:pPr>
      <w:bookmarkStart w:id="108" w:name="_Toc465672547"/>
      <w:r>
        <w:t xml:space="preserve">Table </w:t>
      </w:r>
      <w:r w:rsidR="00E8166E">
        <w:fldChar w:fldCharType="begin"/>
      </w:r>
      <w:r w:rsidR="00E8166E">
        <w:instrText xml:space="preserve"> SEQ Table \* ARABIC </w:instrText>
      </w:r>
      <w:r w:rsidR="00E8166E">
        <w:fldChar w:fldCharType="separate"/>
      </w:r>
      <w:r w:rsidR="007044A5">
        <w:rPr>
          <w:noProof/>
        </w:rPr>
        <w:t>11</w:t>
      </w:r>
      <w:r w:rsidR="00E8166E">
        <w:rPr>
          <w:noProof/>
        </w:rPr>
        <w:fldChar w:fldCharType="end"/>
      </w:r>
      <w:r>
        <w:t xml:space="preserve"> - </w:t>
      </w:r>
      <w:r w:rsidRPr="00300034">
        <w:t>Adjacent channel selectivity tests</w:t>
      </w:r>
      <w:bookmarkEnd w:id="108"/>
    </w:p>
    <w:p w:rsidR="005206BA" w:rsidRPr="005206BA" w:rsidRDefault="005206BA" w:rsidP="005206BA">
      <w:pPr>
        <w:pStyle w:val="Heading3"/>
        <w:numPr>
          <w:ilvl w:val="2"/>
          <w:numId w:val="20"/>
        </w:numPr>
        <w:spacing w:before="40"/>
        <w:rPr>
          <w:rFonts w:asciiTheme="minorHAnsi" w:hAnsiTheme="minorHAnsi" w:cstheme="minorHAnsi"/>
        </w:rPr>
      </w:pPr>
      <w:bookmarkStart w:id="109" w:name="_Toc456425900"/>
      <w:bookmarkStart w:id="110" w:name="_Toc476134651"/>
      <w:r w:rsidRPr="005206BA">
        <w:rPr>
          <w:rFonts w:asciiTheme="minorHAnsi" w:hAnsiTheme="minorHAnsi" w:cstheme="minorHAnsi"/>
        </w:rPr>
        <w:t>Forward Error Correction</w:t>
      </w:r>
      <w:bookmarkEnd w:id="107"/>
      <w:bookmarkEnd w:id="109"/>
      <w:bookmarkEnd w:id="110"/>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Execute the same tests as specified in section </w:t>
      </w:r>
      <w:r w:rsidRPr="005206BA">
        <w:rPr>
          <w:rFonts w:asciiTheme="minorHAnsi" w:hAnsiTheme="minorHAnsi" w:cstheme="minorHAnsi"/>
        </w:rPr>
        <w:fldChar w:fldCharType="begin"/>
      </w:r>
      <w:r w:rsidRPr="005206BA">
        <w:rPr>
          <w:rFonts w:asciiTheme="minorHAnsi" w:hAnsiTheme="minorHAnsi" w:cstheme="minorHAnsi"/>
        </w:rPr>
        <w:instrText xml:space="preserve"> REF _Ref437959734 \n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10.2.1</w:t>
      </w:r>
      <w:r w:rsidRPr="005206BA">
        <w:rPr>
          <w:rFonts w:asciiTheme="minorHAnsi" w:hAnsiTheme="minorHAnsi" w:cstheme="minorHAnsi"/>
        </w:rPr>
        <w:fldChar w:fldCharType="end"/>
      </w:r>
      <w:r w:rsidRPr="005206BA">
        <w:rPr>
          <w:rFonts w:asciiTheme="minorHAnsi" w:hAnsiTheme="minorHAnsi" w:cstheme="minorHAnsi"/>
        </w:rPr>
        <w:t xml:space="preserve"> but with FEC switched on.  There should be an improvement in the PER.</w:t>
      </w:r>
    </w:p>
    <w:p w:rsidR="001550EE" w:rsidRDefault="001550EE">
      <w:pPr>
        <w:rPr>
          <w:rFonts w:asciiTheme="minorHAnsi" w:hAnsiTheme="minorHAnsi" w:cstheme="minorHAnsi"/>
        </w:rPr>
      </w:pPr>
      <w:r>
        <w:rPr>
          <w:rFonts w:asciiTheme="minorHAnsi" w:hAnsiTheme="minorHAnsi" w:cstheme="minorHAnsi"/>
        </w:rPr>
        <w:br w:type="page"/>
      </w: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111" w:name="_Toc456425901"/>
      <w:bookmarkStart w:id="112" w:name="_Toc476134652"/>
      <w:r w:rsidRPr="005206BA">
        <w:rPr>
          <w:rFonts w:asciiTheme="minorHAnsi" w:hAnsiTheme="minorHAnsi" w:cstheme="minorHAnsi"/>
        </w:rPr>
        <w:lastRenderedPageBreak/>
        <w:t>Conducted spurious emissions</w:t>
      </w:r>
      <w:bookmarkEnd w:id="111"/>
      <w:bookmarkEnd w:id="112"/>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tests shall be performed as specified by IEC 61993, 15.3.  </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The transmitter spurious emissions specifications are identical in ITU-R M.2092, Annex 2 and Annex 3.</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The receiver spurious emissions specifications are identical in ITU-R M.2092, Annex 2.  It is not specified in Annex 3, but is assumed to also be the same.</w:t>
      </w:r>
    </w:p>
    <w:p w:rsidR="005206BA" w:rsidRPr="005206BA" w:rsidRDefault="005206BA" w:rsidP="005206BA">
      <w:pPr>
        <w:rPr>
          <w:rFonts w:asciiTheme="minorHAnsi" w:hAnsiTheme="minorHAnsi" w:cstheme="minorHAnsi"/>
        </w:rPr>
      </w:pP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113" w:name="_Toc456425902"/>
      <w:bookmarkStart w:id="114" w:name="_Toc476134653"/>
      <w:r w:rsidRPr="005206BA">
        <w:rPr>
          <w:rFonts w:asciiTheme="minorHAnsi" w:hAnsiTheme="minorHAnsi" w:cstheme="minorHAnsi"/>
          <w:szCs w:val="22"/>
        </w:rPr>
        <w:t>Specific tests of link layer</w:t>
      </w:r>
      <w:bookmarkEnd w:id="113"/>
      <w:bookmarkEnd w:id="114"/>
    </w:p>
    <w:p w:rsidR="005206BA" w:rsidRDefault="005206BA" w:rsidP="005206BA">
      <w:pPr>
        <w:rPr>
          <w:rFonts w:asciiTheme="minorHAnsi" w:hAnsiTheme="minorHAnsi" w:cstheme="minorHAnsi"/>
        </w:rPr>
      </w:pPr>
      <w:r w:rsidRPr="005206BA">
        <w:rPr>
          <w:rFonts w:asciiTheme="minorHAnsi" w:hAnsiTheme="minorHAnsi" w:cstheme="minorHAnsi"/>
        </w:rPr>
        <w:t xml:space="preserve">Follow the method described in IEC 61993, 16.  The various tests, with exceptions relating to </w:t>
      </w:r>
      <w:r w:rsidR="008B19DC">
        <w:rPr>
          <w:rFonts w:asciiTheme="minorHAnsi" w:hAnsiTheme="minorHAnsi" w:cstheme="minorHAnsi"/>
        </w:rPr>
        <w:t xml:space="preserve">ASM and </w:t>
      </w:r>
      <w:r w:rsidRPr="005206BA">
        <w:rPr>
          <w:rFonts w:asciiTheme="minorHAnsi" w:hAnsiTheme="minorHAnsi" w:cstheme="minorHAnsi"/>
        </w:rPr>
        <w:t>VDE is listed in</w:t>
      </w:r>
      <w:r w:rsidR="00F674C3">
        <w:rPr>
          <w:rFonts w:asciiTheme="minorHAnsi" w:hAnsiTheme="minorHAnsi" w:cstheme="minorHAnsi"/>
        </w:rPr>
        <w:t xml:space="preserve"> Table 12</w:t>
      </w:r>
      <w:r w:rsidRPr="005206BA">
        <w:rPr>
          <w:rFonts w:asciiTheme="minorHAnsi" w:hAnsiTheme="minorHAnsi" w:cstheme="minorHAnsi"/>
        </w:rPr>
        <w:t>.</w:t>
      </w:r>
    </w:p>
    <w:p w:rsidR="00F674C3" w:rsidRPr="005206BA" w:rsidRDefault="00F674C3"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5131"/>
        <w:gridCol w:w="1442"/>
        <w:gridCol w:w="1559"/>
        <w:gridCol w:w="1843"/>
      </w:tblGrid>
      <w:tr w:rsidR="008D5C1B" w:rsidRPr="005206BA" w:rsidTr="008D5C1B">
        <w:tc>
          <w:tcPr>
            <w:tcW w:w="5131" w:type="dxa"/>
          </w:tcPr>
          <w:p w:rsidR="008D5C1B" w:rsidRPr="005206BA" w:rsidRDefault="008D5C1B" w:rsidP="005206BA">
            <w:pPr>
              <w:rPr>
                <w:rFonts w:cstheme="minorHAnsi"/>
                <w:b/>
              </w:rPr>
            </w:pPr>
            <w:r w:rsidRPr="005206BA">
              <w:rPr>
                <w:rFonts w:cstheme="minorHAnsi"/>
                <w:b/>
              </w:rPr>
              <w:t>Test Description</w:t>
            </w:r>
          </w:p>
        </w:tc>
        <w:tc>
          <w:tcPr>
            <w:tcW w:w="1442" w:type="dxa"/>
          </w:tcPr>
          <w:p w:rsidR="008D5C1B" w:rsidRPr="005206BA" w:rsidRDefault="008D5C1B" w:rsidP="005206BA">
            <w:pPr>
              <w:rPr>
                <w:rFonts w:cstheme="minorHAnsi"/>
                <w:b/>
              </w:rPr>
            </w:pPr>
            <w:r w:rsidRPr="005206BA">
              <w:rPr>
                <w:rFonts w:cstheme="minorHAnsi"/>
                <w:b/>
              </w:rPr>
              <w:t>IEC 61993</w:t>
            </w:r>
          </w:p>
        </w:tc>
        <w:tc>
          <w:tcPr>
            <w:tcW w:w="1559" w:type="dxa"/>
          </w:tcPr>
          <w:p w:rsidR="008D5C1B" w:rsidRPr="005206BA" w:rsidRDefault="008D5C1B" w:rsidP="005206BA">
            <w:pPr>
              <w:rPr>
                <w:rFonts w:cstheme="minorHAnsi"/>
                <w:b/>
              </w:rPr>
            </w:pPr>
            <w:r w:rsidRPr="005206BA">
              <w:rPr>
                <w:rFonts w:cstheme="minorHAnsi"/>
                <w:b/>
              </w:rPr>
              <w:t>VDE Additions</w:t>
            </w:r>
          </w:p>
        </w:tc>
        <w:tc>
          <w:tcPr>
            <w:tcW w:w="1843" w:type="dxa"/>
          </w:tcPr>
          <w:p w:rsidR="008D5C1B" w:rsidRPr="005206BA" w:rsidRDefault="008D5C1B" w:rsidP="005206BA">
            <w:pPr>
              <w:rPr>
                <w:rFonts w:cstheme="minorHAnsi"/>
                <w:b/>
              </w:rPr>
            </w:pPr>
            <w:ins w:id="115" w:author="EWB Portable" w:date="2017-03-01T12:43:00Z">
              <w:r>
                <w:rPr>
                  <w:rFonts w:cstheme="minorHAnsi"/>
                  <w:b/>
                </w:rPr>
                <w:t>ASM Addditions</w:t>
              </w:r>
            </w:ins>
          </w:p>
        </w:tc>
      </w:tr>
      <w:tr w:rsidR="008D5C1B" w:rsidRPr="005206BA" w:rsidTr="008D5C1B">
        <w:trPr>
          <w:trHeight w:val="247"/>
        </w:trPr>
        <w:tc>
          <w:tcPr>
            <w:tcW w:w="5131" w:type="dxa"/>
          </w:tcPr>
          <w:p w:rsidR="008D5C1B" w:rsidRPr="005206BA" w:rsidRDefault="008D5C1B" w:rsidP="005206BA">
            <w:pPr>
              <w:rPr>
                <w:rFonts w:cstheme="minorHAnsi"/>
              </w:rPr>
            </w:pPr>
            <w:r w:rsidRPr="005206BA">
              <w:rPr>
                <w:rFonts w:cstheme="minorHAnsi"/>
              </w:rPr>
              <w:t>TDMA synchronization</w:t>
            </w:r>
          </w:p>
        </w:tc>
        <w:tc>
          <w:tcPr>
            <w:tcW w:w="1442" w:type="dxa"/>
          </w:tcPr>
          <w:p w:rsidR="008D5C1B" w:rsidRPr="005206BA" w:rsidRDefault="008D5C1B" w:rsidP="005206BA">
            <w:pPr>
              <w:rPr>
                <w:rFonts w:cstheme="minorHAnsi"/>
              </w:rPr>
            </w:pPr>
            <w:r w:rsidRPr="005206BA">
              <w:rPr>
                <w:rFonts w:cstheme="minorHAnsi"/>
              </w:rPr>
              <w:t>16.1</w:t>
            </w:r>
          </w:p>
        </w:tc>
        <w:tc>
          <w:tcPr>
            <w:tcW w:w="1559" w:type="dxa"/>
          </w:tcPr>
          <w:p w:rsidR="008D5C1B" w:rsidRPr="005206BA" w:rsidRDefault="008D5C1B" w:rsidP="005206BA">
            <w:pPr>
              <w:rPr>
                <w:rFonts w:cstheme="minorHAnsi"/>
              </w:rPr>
            </w:pPr>
            <w:r w:rsidRPr="005206BA">
              <w:rPr>
                <w:rFonts w:cstheme="minorHAnsi"/>
              </w:rPr>
              <w:t>-</w:t>
            </w:r>
          </w:p>
        </w:tc>
        <w:tc>
          <w:tcPr>
            <w:tcW w:w="1843" w:type="dxa"/>
          </w:tcPr>
          <w:p w:rsidR="008D5C1B" w:rsidRPr="005206BA" w:rsidRDefault="008D5C1B" w:rsidP="005206BA">
            <w:pPr>
              <w:rPr>
                <w:ins w:id="116" w:author="EWB Portable" w:date="2017-03-01T12:43:00Z"/>
                <w:rFonts w:cstheme="minorHAnsi"/>
              </w:rPr>
            </w:pPr>
            <w:ins w:id="117" w:author="EWB Portable" w:date="2017-03-01T12:43:00Z">
              <w:r>
                <w:rPr>
                  <w:rFonts w:cstheme="minorHAnsi"/>
                </w:rPr>
                <w:t>??</w:t>
              </w:r>
            </w:ins>
          </w:p>
        </w:tc>
      </w:tr>
      <w:tr w:rsidR="008D5C1B" w:rsidRPr="005206BA" w:rsidTr="008D5C1B">
        <w:trPr>
          <w:trHeight w:val="205"/>
        </w:trPr>
        <w:tc>
          <w:tcPr>
            <w:tcW w:w="5131" w:type="dxa"/>
          </w:tcPr>
          <w:p w:rsidR="008D5C1B" w:rsidRPr="005206BA" w:rsidRDefault="008D5C1B" w:rsidP="005206BA">
            <w:pPr>
              <w:rPr>
                <w:rFonts w:cstheme="minorHAnsi"/>
              </w:rPr>
            </w:pPr>
            <w:r w:rsidRPr="005206BA">
              <w:rPr>
                <w:rFonts w:cstheme="minorHAnsi"/>
              </w:rPr>
              <w:t>Time division (frame format)</w:t>
            </w:r>
          </w:p>
        </w:tc>
        <w:tc>
          <w:tcPr>
            <w:tcW w:w="1442" w:type="dxa"/>
          </w:tcPr>
          <w:p w:rsidR="008D5C1B" w:rsidRPr="005206BA" w:rsidRDefault="008D5C1B" w:rsidP="005206BA">
            <w:pPr>
              <w:rPr>
                <w:rFonts w:cstheme="minorHAnsi"/>
              </w:rPr>
            </w:pPr>
            <w:r w:rsidRPr="005206BA">
              <w:rPr>
                <w:rFonts w:cstheme="minorHAnsi"/>
              </w:rPr>
              <w:t>16.2</w:t>
            </w:r>
          </w:p>
        </w:tc>
        <w:tc>
          <w:tcPr>
            <w:tcW w:w="1559" w:type="dxa"/>
          </w:tcPr>
          <w:p w:rsidR="008D5C1B" w:rsidRPr="005206BA" w:rsidRDefault="008D5C1B" w:rsidP="005206BA">
            <w:pPr>
              <w:rPr>
                <w:rFonts w:cstheme="minorHAnsi"/>
              </w:rPr>
            </w:pPr>
            <w:r w:rsidRPr="005206BA">
              <w:rPr>
                <w:rFonts w:cstheme="minorHAnsi"/>
              </w:rPr>
              <w:t>-</w:t>
            </w:r>
          </w:p>
        </w:tc>
        <w:tc>
          <w:tcPr>
            <w:tcW w:w="1843" w:type="dxa"/>
          </w:tcPr>
          <w:p w:rsidR="008D5C1B" w:rsidRPr="005206BA" w:rsidRDefault="008D5C1B" w:rsidP="005206BA">
            <w:pPr>
              <w:rPr>
                <w:ins w:id="118" w:author="EWB Portable" w:date="2017-03-01T12:43:00Z"/>
                <w:rFonts w:cstheme="minorHAnsi"/>
              </w:rPr>
            </w:pPr>
            <w:ins w:id="119" w:author="EWB Portable" w:date="2017-03-01T12:43:00Z">
              <w:r>
                <w:rPr>
                  <w:rFonts w:cstheme="minorHAnsi"/>
                </w:rPr>
                <w:t>??</w:t>
              </w:r>
            </w:ins>
          </w:p>
        </w:tc>
      </w:tr>
      <w:tr w:rsidR="008D5C1B" w:rsidRPr="005206BA" w:rsidTr="008D5C1B">
        <w:trPr>
          <w:trHeight w:val="205"/>
        </w:trPr>
        <w:tc>
          <w:tcPr>
            <w:tcW w:w="5131" w:type="dxa"/>
          </w:tcPr>
          <w:p w:rsidR="008D5C1B" w:rsidRPr="005206BA" w:rsidRDefault="008D5C1B" w:rsidP="005206BA">
            <w:pPr>
              <w:rPr>
                <w:rFonts w:cstheme="minorHAnsi"/>
              </w:rPr>
            </w:pPr>
            <w:r w:rsidRPr="005206BA">
              <w:rPr>
                <w:rFonts w:cstheme="minorHAnsi"/>
              </w:rPr>
              <w:t xml:space="preserve">Synchronisation and jitter accuracy </w:t>
            </w:r>
          </w:p>
        </w:tc>
        <w:tc>
          <w:tcPr>
            <w:tcW w:w="1442" w:type="dxa"/>
          </w:tcPr>
          <w:p w:rsidR="008D5C1B" w:rsidRPr="005206BA" w:rsidRDefault="008D5C1B" w:rsidP="005206BA">
            <w:pPr>
              <w:rPr>
                <w:rFonts w:cstheme="minorHAnsi"/>
              </w:rPr>
            </w:pPr>
            <w:r w:rsidRPr="005206BA">
              <w:rPr>
                <w:rFonts w:cstheme="minorHAnsi"/>
              </w:rPr>
              <w:t>16.3</w:t>
            </w:r>
          </w:p>
        </w:tc>
        <w:tc>
          <w:tcPr>
            <w:tcW w:w="1559" w:type="dxa"/>
          </w:tcPr>
          <w:p w:rsidR="008D5C1B" w:rsidRPr="005206BA" w:rsidRDefault="008D5C1B" w:rsidP="005206BA">
            <w:pPr>
              <w:rPr>
                <w:rFonts w:cstheme="minorHAnsi"/>
              </w:rPr>
            </w:pPr>
            <w:r w:rsidRPr="005206BA">
              <w:rPr>
                <w:rFonts w:cstheme="minorHAnsi"/>
              </w:rPr>
              <w:t>-</w:t>
            </w:r>
          </w:p>
        </w:tc>
        <w:tc>
          <w:tcPr>
            <w:tcW w:w="1843" w:type="dxa"/>
          </w:tcPr>
          <w:p w:rsidR="008D5C1B" w:rsidRPr="005206BA" w:rsidRDefault="008D5C1B" w:rsidP="005206BA">
            <w:pPr>
              <w:rPr>
                <w:ins w:id="120" w:author="EWB Portable" w:date="2017-03-01T12:43:00Z"/>
                <w:rFonts w:cstheme="minorHAnsi"/>
              </w:rPr>
            </w:pPr>
            <w:ins w:id="121" w:author="EWB Portable" w:date="2017-03-01T12:43:00Z">
              <w:r>
                <w:rPr>
                  <w:rFonts w:cstheme="minorHAnsi"/>
                </w:rPr>
                <w:t>??</w:t>
              </w:r>
            </w:ins>
          </w:p>
        </w:tc>
      </w:tr>
      <w:tr w:rsidR="008D5C1B" w:rsidRPr="005206BA" w:rsidTr="008D5C1B">
        <w:trPr>
          <w:trHeight w:val="205"/>
        </w:trPr>
        <w:tc>
          <w:tcPr>
            <w:tcW w:w="5131" w:type="dxa"/>
          </w:tcPr>
          <w:p w:rsidR="008D5C1B" w:rsidRPr="005206BA" w:rsidRDefault="008D5C1B" w:rsidP="005206BA">
            <w:pPr>
              <w:rPr>
                <w:rFonts w:cstheme="minorHAnsi"/>
              </w:rPr>
            </w:pPr>
            <w:r w:rsidRPr="005206BA">
              <w:rPr>
                <w:rFonts w:cstheme="minorHAnsi"/>
              </w:rPr>
              <w:t>Data encoding (bit stuffing)</w:t>
            </w:r>
          </w:p>
        </w:tc>
        <w:tc>
          <w:tcPr>
            <w:tcW w:w="1442" w:type="dxa"/>
          </w:tcPr>
          <w:p w:rsidR="008D5C1B" w:rsidRPr="005206BA" w:rsidRDefault="008D5C1B" w:rsidP="005206BA">
            <w:pPr>
              <w:rPr>
                <w:rFonts w:cstheme="minorHAnsi"/>
              </w:rPr>
            </w:pPr>
            <w:r w:rsidRPr="005206BA">
              <w:rPr>
                <w:rFonts w:cstheme="minorHAnsi"/>
              </w:rPr>
              <w:t>16.4</w:t>
            </w:r>
          </w:p>
        </w:tc>
        <w:tc>
          <w:tcPr>
            <w:tcW w:w="1559" w:type="dxa"/>
          </w:tcPr>
          <w:p w:rsidR="008D5C1B" w:rsidRPr="005206BA" w:rsidRDefault="008D5C1B" w:rsidP="005206BA">
            <w:pPr>
              <w:rPr>
                <w:rFonts w:cstheme="minorHAnsi"/>
              </w:rPr>
            </w:pPr>
            <w:r w:rsidRPr="005206BA">
              <w:rPr>
                <w:rFonts w:cstheme="minorHAnsi"/>
              </w:rPr>
              <w:fldChar w:fldCharType="begin"/>
            </w:r>
            <w:r w:rsidRPr="005206BA">
              <w:rPr>
                <w:rFonts w:cstheme="minorHAnsi"/>
              </w:rPr>
              <w:instrText xml:space="preserve"> REF _Ref438025444 \r \h  \* MERGEFORMAT </w:instrText>
            </w:r>
            <w:r w:rsidRPr="005206BA">
              <w:rPr>
                <w:rFonts w:cstheme="minorHAnsi"/>
              </w:rPr>
            </w:r>
            <w:r w:rsidRPr="005206BA">
              <w:rPr>
                <w:rFonts w:cstheme="minorHAnsi"/>
              </w:rPr>
              <w:fldChar w:fldCharType="separate"/>
            </w:r>
            <w:r w:rsidRPr="005206BA">
              <w:rPr>
                <w:rFonts w:cstheme="minorHAnsi"/>
              </w:rPr>
              <w:t>11.1</w:t>
            </w:r>
            <w:r w:rsidRPr="005206BA">
              <w:rPr>
                <w:rFonts w:cstheme="minorHAnsi"/>
              </w:rPr>
              <w:fldChar w:fldCharType="end"/>
            </w:r>
          </w:p>
        </w:tc>
        <w:tc>
          <w:tcPr>
            <w:tcW w:w="1843" w:type="dxa"/>
          </w:tcPr>
          <w:p w:rsidR="008D5C1B" w:rsidRPr="005206BA" w:rsidRDefault="008D5C1B" w:rsidP="005206BA">
            <w:pPr>
              <w:rPr>
                <w:ins w:id="122" w:author="EWB Portable" w:date="2017-03-01T12:43:00Z"/>
                <w:rFonts w:cstheme="minorHAnsi"/>
              </w:rPr>
            </w:pPr>
            <w:ins w:id="123" w:author="EWB Portable" w:date="2017-03-01T12:43:00Z">
              <w:r>
                <w:rPr>
                  <w:rFonts w:cstheme="minorHAnsi"/>
                </w:rPr>
                <w:t>??</w:t>
              </w:r>
            </w:ins>
          </w:p>
        </w:tc>
      </w:tr>
      <w:tr w:rsidR="008D5C1B" w:rsidRPr="005206BA" w:rsidTr="008D5C1B">
        <w:trPr>
          <w:trHeight w:val="205"/>
        </w:trPr>
        <w:tc>
          <w:tcPr>
            <w:tcW w:w="5131" w:type="dxa"/>
          </w:tcPr>
          <w:p w:rsidR="008D5C1B" w:rsidRPr="005206BA" w:rsidRDefault="008D5C1B" w:rsidP="005206BA">
            <w:pPr>
              <w:rPr>
                <w:rFonts w:cstheme="minorHAnsi"/>
              </w:rPr>
            </w:pPr>
            <w:r w:rsidRPr="005206BA">
              <w:rPr>
                <w:rFonts w:cstheme="minorHAnsi"/>
              </w:rPr>
              <w:t>Frame check sequence</w:t>
            </w:r>
          </w:p>
        </w:tc>
        <w:tc>
          <w:tcPr>
            <w:tcW w:w="1442" w:type="dxa"/>
          </w:tcPr>
          <w:p w:rsidR="008D5C1B" w:rsidRPr="005206BA" w:rsidRDefault="008D5C1B" w:rsidP="005206BA">
            <w:pPr>
              <w:rPr>
                <w:rFonts w:cstheme="minorHAnsi"/>
              </w:rPr>
            </w:pPr>
            <w:r w:rsidRPr="005206BA">
              <w:rPr>
                <w:rFonts w:cstheme="minorHAnsi"/>
              </w:rPr>
              <w:t>16.5</w:t>
            </w:r>
          </w:p>
        </w:tc>
        <w:tc>
          <w:tcPr>
            <w:tcW w:w="1559" w:type="dxa"/>
          </w:tcPr>
          <w:p w:rsidR="008D5C1B" w:rsidRPr="005206BA" w:rsidRDefault="008D5C1B" w:rsidP="005206BA">
            <w:pPr>
              <w:rPr>
                <w:rFonts w:cstheme="minorHAnsi"/>
              </w:rPr>
            </w:pPr>
            <w:r w:rsidRPr="005206BA">
              <w:rPr>
                <w:rFonts w:cstheme="minorHAnsi"/>
              </w:rPr>
              <w:fldChar w:fldCharType="begin"/>
            </w:r>
            <w:r w:rsidRPr="005206BA">
              <w:rPr>
                <w:rFonts w:cstheme="minorHAnsi"/>
              </w:rPr>
              <w:instrText xml:space="preserve"> REF _Ref438025600 \r \h  \* MERGEFORMAT </w:instrText>
            </w:r>
            <w:r w:rsidRPr="005206BA">
              <w:rPr>
                <w:rFonts w:cstheme="minorHAnsi"/>
              </w:rPr>
            </w:r>
            <w:r w:rsidRPr="005206BA">
              <w:rPr>
                <w:rFonts w:cstheme="minorHAnsi"/>
              </w:rPr>
              <w:fldChar w:fldCharType="separate"/>
            </w:r>
            <w:r w:rsidRPr="005206BA">
              <w:rPr>
                <w:rFonts w:cstheme="minorHAnsi"/>
              </w:rPr>
              <w:t>11.2</w:t>
            </w:r>
            <w:r w:rsidRPr="005206BA">
              <w:rPr>
                <w:rFonts w:cstheme="minorHAnsi"/>
              </w:rPr>
              <w:fldChar w:fldCharType="end"/>
            </w:r>
          </w:p>
        </w:tc>
        <w:tc>
          <w:tcPr>
            <w:tcW w:w="1843" w:type="dxa"/>
          </w:tcPr>
          <w:p w:rsidR="008D5C1B" w:rsidRPr="005206BA" w:rsidRDefault="008D5C1B" w:rsidP="005206BA">
            <w:pPr>
              <w:rPr>
                <w:ins w:id="124" w:author="EWB Portable" w:date="2017-03-01T12:43:00Z"/>
                <w:rFonts w:cstheme="minorHAnsi"/>
              </w:rPr>
            </w:pPr>
            <w:ins w:id="125" w:author="EWB Portable" w:date="2017-03-01T12:43:00Z">
              <w:r>
                <w:rPr>
                  <w:rFonts w:cstheme="minorHAnsi"/>
                </w:rPr>
                <w:t>??</w:t>
              </w:r>
            </w:ins>
          </w:p>
        </w:tc>
      </w:tr>
      <w:tr w:rsidR="008D5C1B" w:rsidRPr="005206BA" w:rsidTr="008D5C1B">
        <w:trPr>
          <w:trHeight w:val="205"/>
        </w:trPr>
        <w:tc>
          <w:tcPr>
            <w:tcW w:w="5131" w:type="dxa"/>
          </w:tcPr>
          <w:p w:rsidR="008D5C1B" w:rsidRPr="005206BA" w:rsidRDefault="008D5C1B" w:rsidP="005206BA">
            <w:pPr>
              <w:rPr>
                <w:rFonts w:cstheme="minorHAnsi"/>
              </w:rPr>
            </w:pPr>
            <w:r w:rsidRPr="005206BA">
              <w:rPr>
                <w:rFonts w:cstheme="minorHAnsi"/>
              </w:rPr>
              <w:t>Slot allocation</w:t>
            </w:r>
          </w:p>
        </w:tc>
        <w:tc>
          <w:tcPr>
            <w:tcW w:w="1442" w:type="dxa"/>
          </w:tcPr>
          <w:p w:rsidR="008D5C1B" w:rsidRPr="005206BA" w:rsidRDefault="008D5C1B" w:rsidP="005206BA">
            <w:pPr>
              <w:rPr>
                <w:rFonts w:cstheme="minorHAnsi"/>
              </w:rPr>
            </w:pPr>
            <w:r w:rsidRPr="005206BA">
              <w:rPr>
                <w:rFonts w:cstheme="minorHAnsi"/>
              </w:rPr>
              <w:t>16.6</w:t>
            </w:r>
          </w:p>
        </w:tc>
        <w:tc>
          <w:tcPr>
            <w:tcW w:w="1559" w:type="dxa"/>
          </w:tcPr>
          <w:p w:rsidR="008D5C1B" w:rsidRPr="005206BA" w:rsidRDefault="008D5C1B" w:rsidP="005206BA">
            <w:pPr>
              <w:rPr>
                <w:rFonts w:cstheme="minorHAnsi"/>
              </w:rPr>
            </w:pPr>
          </w:p>
        </w:tc>
        <w:tc>
          <w:tcPr>
            <w:tcW w:w="1843" w:type="dxa"/>
          </w:tcPr>
          <w:p w:rsidR="008D5C1B" w:rsidRPr="005206BA" w:rsidRDefault="008D5C1B" w:rsidP="005206BA">
            <w:pPr>
              <w:rPr>
                <w:ins w:id="126" w:author="EWB Portable" w:date="2017-03-01T12:43:00Z"/>
                <w:rFonts w:cstheme="minorHAnsi"/>
              </w:rPr>
            </w:pPr>
            <w:ins w:id="127" w:author="EWB Portable" w:date="2017-03-01T12:43:00Z">
              <w:r>
                <w:rPr>
                  <w:rFonts w:cstheme="minorHAnsi"/>
                </w:rPr>
                <w:t>??</w:t>
              </w:r>
            </w:ins>
          </w:p>
        </w:tc>
      </w:tr>
      <w:tr w:rsidR="008D5C1B" w:rsidRPr="005206BA" w:rsidTr="008D5C1B">
        <w:trPr>
          <w:trHeight w:val="205"/>
        </w:trPr>
        <w:tc>
          <w:tcPr>
            <w:tcW w:w="5131" w:type="dxa"/>
          </w:tcPr>
          <w:p w:rsidR="008D5C1B" w:rsidRPr="005206BA" w:rsidRDefault="008D5C1B" w:rsidP="005206BA">
            <w:pPr>
              <w:rPr>
                <w:rFonts w:cstheme="minorHAnsi"/>
              </w:rPr>
            </w:pPr>
            <w:r w:rsidRPr="005206BA">
              <w:rPr>
                <w:rFonts w:cstheme="minorHAnsi"/>
              </w:rPr>
              <w:t>Message formats</w:t>
            </w:r>
          </w:p>
        </w:tc>
        <w:tc>
          <w:tcPr>
            <w:tcW w:w="1442" w:type="dxa"/>
          </w:tcPr>
          <w:p w:rsidR="008D5C1B" w:rsidRPr="005206BA" w:rsidRDefault="008D5C1B" w:rsidP="005206BA">
            <w:pPr>
              <w:rPr>
                <w:rFonts w:cstheme="minorHAnsi"/>
              </w:rPr>
            </w:pPr>
            <w:r w:rsidRPr="005206BA">
              <w:rPr>
                <w:rFonts w:cstheme="minorHAnsi"/>
              </w:rPr>
              <w:t>16.7</w:t>
            </w:r>
          </w:p>
        </w:tc>
        <w:tc>
          <w:tcPr>
            <w:tcW w:w="1559" w:type="dxa"/>
          </w:tcPr>
          <w:p w:rsidR="008D5C1B" w:rsidRPr="005206BA" w:rsidRDefault="008D5C1B" w:rsidP="005206BA">
            <w:pPr>
              <w:rPr>
                <w:rFonts w:cstheme="minorHAnsi"/>
              </w:rPr>
            </w:pPr>
            <w:r w:rsidRPr="005206BA">
              <w:rPr>
                <w:rFonts w:cstheme="minorHAnsi"/>
              </w:rPr>
              <w:t>-</w:t>
            </w:r>
          </w:p>
        </w:tc>
        <w:tc>
          <w:tcPr>
            <w:tcW w:w="1843" w:type="dxa"/>
          </w:tcPr>
          <w:p w:rsidR="008D5C1B" w:rsidRPr="005206BA" w:rsidRDefault="008D5C1B" w:rsidP="005206BA">
            <w:pPr>
              <w:rPr>
                <w:ins w:id="128" w:author="EWB Portable" w:date="2017-03-01T12:43:00Z"/>
                <w:rFonts w:cstheme="minorHAnsi"/>
              </w:rPr>
            </w:pPr>
            <w:ins w:id="129" w:author="EWB Portable" w:date="2017-03-01T12:43:00Z">
              <w:r>
                <w:rPr>
                  <w:rFonts w:cstheme="minorHAnsi"/>
                </w:rPr>
                <w:t>??</w:t>
              </w:r>
            </w:ins>
          </w:p>
        </w:tc>
      </w:tr>
    </w:tbl>
    <w:p w:rsidR="00F674C3" w:rsidRPr="005206BA" w:rsidRDefault="00F674C3" w:rsidP="00F674C3">
      <w:pPr>
        <w:pStyle w:val="Caption"/>
      </w:pPr>
      <w:bookmarkStart w:id="130" w:name="_Toc465672548"/>
      <w:r>
        <w:t xml:space="preserve">Table </w:t>
      </w:r>
      <w:r w:rsidR="00E8166E">
        <w:fldChar w:fldCharType="begin"/>
      </w:r>
      <w:r w:rsidR="00E8166E">
        <w:instrText xml:space="preserve"> SEQ Table \* ARABIC </w:instrText>
      </w:r>
      <w:r w:rsidR="00E8166E">
        <w:fldChar w:fldCharType="separate"/>
      </w:r>
      <w:r w:rsidR="007044A5">
        <w:rPr>
          <w:noProof/>
        </w:rPr>
        <w:t>12</w:t>
      </w:r>
      <w:r w:rsidR="00E8166E">
        <w:rPr>
          <w:noProof/>
        </w:rPr>
        <w:fldChar w:fldCharType="end"/>
      </w:r>
      <w:r>
        <w:t xml:space="preserve"> - </w:t>
      </w:r>
      <w:r w:rsidRPr="00C84F4E">
        <w:t>Link layer tests for VDE</w:t>
      </w:r>
      <w:bookmarkEnd w:id="130"/>
      <w:r w:rsidRPr="00C84F4E">
        <w:t xml:space="preserve"> </w:t>
      </w:r>
    </w:p>
    <w:p w:rsidR="00380430" w:rsidRDefault="00380430" w:rsidP="005206BA">
      <w:pPr>
        <w:pStyle w:val="Heading2"/>
        <w:keepLines/>
        <w:numPr>
          <w:ilvl w:val="1"/>
          <w:numId w:val="20"/>
        </w:numPr>
        <w:spacing w:before="40"/>
        <w:jc w:val="left"/>
        <w:rPr>
          <w:rFonts w:asciiTheme="minorHAnsi" w:hAnsiTheme="minorHAnsi" w:cstheme="minorHAnsi"/>
        </w:rPr>
      </w:pPr>
      <w:bookmarkStart w:id="131" w:name="_Toc476134654"/>
      <w:bookmarkStart w:id="132" w:name="_Ref438025444"/>
      <w:bookmarkStart w:id="133" w:name="_Toc456425903"/>
      <w:r>
        <w:rPr>
          <w:rFonts w:asciiTheme="minorHAnsi" w:hAnsiTheme="minorHAnsi" w:cstheme="minorHAnsi"/>
        </w:rPr>
        <w:t>Bulletin Board</w:t>
      </w:r>
      <w:bookmarkEnd w:id="131"/>
    </w:p>
    <w:p w:rsidR="00380430" w:rsidRDefault="00380430" w:rsidP="00380430">
      <w:pPr>
        <w:rPr>
          <w:rFonts w:asciiTheme="minorHAnsi" w:hAnsiTheme="minorHAnsi" w:cstheme="minorHAnsi"/>
        </w:rPr>
      </w:pPr>
      <w:r w:rsidRPr="005206BA">
        <w:rPr>
          <w:rFonts w:asciiTheme="minorHAnsi" w:hAnsiTheme="minorHAnsi" w:cstheme="minorHAnsi"/>
        </w:rPr>
        <w:t>R-REC-M.2092 (VDE)</w:t>
      </w:r>
      <w:r>
        <w:rPr>
          <w:rFonts w:asciiTheme="minorHAnsi" w:hAnsiTheme="minorHAnsi" w:cstheme="minorHAnsi"/>
        </w:rPr>
        <w:t xml:space="preserve"> introduces the Terrestrial Bulletin Board (TBB) that indicates the Modulation and Coding Scheme (MCS) being used. MCS1, MCSx and MCSy should be tested to ensure that the correct MCS as indicated in the TBB is used.</w:t>
      </w:r>
    </w:p>
    <w:p w:rsidR="00380430" w:rsidRDefault="00380430" w:rsidP="00380430">
      <w:pPr>
        <w:rPr>
          <w:rFonts w:asciiTheme="minorHAnsi" w:hAnsiTheme="minorHAnsi" w:cstheme="minorHAnsi"/>
        </w:rPr>
      </w:pPr>
    </w:p>
    <w:p w:rsidR="00380430" w:rsidRDefault="00380430" w:rsidP="00380430">
      <w:pPr>
        <w:rPr>
          <w:rFonts w:asciiTheme="minorHAnsi" w:hAnsiTheme="minorHAnsi" w:cstheme="minorHAnsi"/>
        </w:rPr>
      </w:pPr>
      <w:r>
        <w:rPr>
          <w:rFonts w:asciiTheme="minorHAnsi" w:hAnsiTheme="minorHAnsi" w:cstheme="minorHAnsi"/>
        </w:rPr>
        <w:t>[TBB test to be defined]</w:t>
      </w:r>
    </w:p>
    <w:p w:rsidR="00380430" w:rsidRDefault="00380430" w:rsidP="00380430"/>
    <w:p w:rsidR="00380430" w:rsidRPr="00380430" w:rsidRDefault="00380430" w:rsidP="00380430">
      <w:pPr>
        <w:pStyle w:val="Heading2"/>
        <w:keepLines/>
        <w:numPr>
          <w:ilvl w:val="1"/>
          <w:numId w:val="20"/>
        </w:numPr>
        <w:spacing w:before="40"/>
        <w:jc w:val="left"/>
        <w:rPr>
          <w:rFonts w:asciiTheme="minorHAnsi" w:hAnsiTheme="minorHAnsi" w:cstheme="minorHAnsi"/>
        </w:rPr>
      </w:pPr>
      <w:bookmarkStart w:id="134" w:name="_Toc476134655"/>
      <w:r w:rsidRPr="00380430">
        <w:rPr>
          <w:rFonts w:asciiTheme="minorHAnsi" w:hAnsiTheme="minorHAnsi" w:cstheme="minorHAnsi"/>
        </w:rPr>
        <w:t>Link Layer messages</w:t>
      </w:r>
      <w:bookmarkEnd w:id="134"/>
    </w:p>
    <w:p w:rsidR="00380430" w:rsidRDefault="00380430" w:rsidP="00380430">
      <w:pPr>
        <w:rPr>
          <w:rFonts w:asciiTheme="minorHAnsi" w:hAnsiTheme="minorHAnsi" w:cstheme="minorHAnsi"/>
        </w:rPr>
      </w:pPr>
      <w:r>
        <w:t xml:space="preserve">A number of Terrestrial Link Layer (TLL) messages have been defined for </w:t>
      </w:r>
      <w:r w:rsidRPr="005206BA">
        <w:rPr>
          <w:rFonts w:asciiTheme="minorHAnsi" w:hAnsiTheme="minorHAnsi" w:cstheme="minorHAnsi"/>
        </w:rPr>
        <w:t>R-REC-M.2092 (</w:t>
      </w:r>
      <w:r>
        <w:rPr>
          <w:rFonts w:asciiTheme="minorHAnsi" w:hAnsiTheme="minorHAnsi" w:cstheme="minorHAnsi"/>
        </w:rPr>
        <w:t xml:space="preserve">ASM and </w:t>
      </w:r>
      <w:r w:rsidRPr="005206BA">
        <w:rPr>
          <w:rFonts w:asciiTheme="minorHAnsi" w:hAnsiTheme="minorHAnsi" w:cstheme="minorHAnsi"/>
        </w:rPr>
        <w:t>VDE)</w:t>
      </w:r>
      <w:r>
        <w:rPr>
          <w:rFonts w:asciiTheme="minorHAnsi" w:hAnsiTheme="minorHAnsi" w:cstheme="minorHAnsi"/>
        </w:rPr>
        <w:t>.</w:t>
      </w:r>
    </w:p>
    <w:p w:rsidR="00380430" w:rsidRDefault="00380430" w:rsidP="00380430">
      <w:pPr>
        <w:rPr>
          <w:rFonts w:asciiTheme="minorHAnsi" w:hAnsiTheme="minorHAnsi" w:cstheme="minorHAnsi"/>
        </w:rPr>
      </w:pPr>
    </w:p>
    <w:p w:rsidR="00380430" w:rsidRDefault="00380430" w:rsidP="00380430">
      <w:pPr>
        <w:rPr>
          <w:rFonts w:asciiTheme="minorHAnsi" w:hAnsiTheme="minorHAnsi" w:cstheme="minorHAnsi"/>
        </w:rPr>
      </w:pPr>
      <w:r>
        <w:rPr>
          <w:rFonts w:asciiTheme="minorHAnsi" w:hAnsiTheme="minorHAnsi" w:cstheme="minorHAnsi"/>
        </w:rPr>
        <w:t>Each of the following TLL need to be tested for correct functionality:</w:t>
      </w:r>
    </w:p>
    <w:p w:rsidR="00380430" w:rsidRDefault="00380430" w:rsidP="00380430">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5131"/>
        <w:gridCol w:w="4560"/>
      </w:tblGrid>
      <w:tr w:rsidR="00380430" w:rsidRPr="005206BA" w:rsidTr="00380430">
        <w:tc>
          <w:tcPr>
            <w:tcW w:w="5131" w:type="dxa"/>
          </w:tcPr>
          <w:p w:rsidR="00380430" w:rsidRPr="005206BA" w:rsidRDefault="00380430" w:rsidP="009F442B">
            <w:pPr>
              <w:rPr>
                <w:rFonts w:cstheme="minorHAnsi"/>
                <w:b/>
              </w:rPr>
            </w:pPr>
            <w:r w:rsidRPr="005206BA">
              <w:rPr>
                <w:rFonts w:cstheme="minorHAnsi"/>
                <w:b/>
              </w:rPr>
              <w:t>Test Description</w:t>
            </w:r>
          </w:p>
        </w:tc>
        <w:tc>
          <w:tcPr>
            <w:tcW w:w="4560" w:type="dxa"/>
          </w:tcPr>
          <w:p w:rsidR="00380430" w:rsidRPr="005206BA" w:rsidRDefault="00380430" w:rsidP="00380430">
            <w:pPr>
              <w:rPr>
                <w:rFonts w:cstheme="minorHAnsi"/>
                <w:b/>
              </w:rPr>
            </w:pPr>
            <w:r>
              <w:rPr>
                <w:rFonts w:cstheme="minorHAnsi"/>
                <w:b/>
              </w:rPr>
              <w:t>Test input and result</w:t>
            </w:r>
          </w:p>
        </w:tc>
      </w:tr>
      <w:tr w:rsidR="00380430" w:rsidRPr="005206BA" w:rsidTr="00380430">
        <w:trPr>
          <w:trHeight w:val="247"/>
        </w:trPr>
        <w:tc>
          <w:tcPr>
            <w:tcW w:w="5131" w:type="dxa"/>
          </w:tcPr>
          <w:p w:rsidR="00380430" w:rsidRPr="005206BA" w:rsidRDefault="00380430" w:rsidP="009F442B">
            <w:pPr>
              <w:rPr>
                <w:rFonts w:cstheme="minorHAnsi"/>
              </w:rPr>
            </w:pPr>
            <w:r>
              <w:rPr>
                <w:rFonts w:cstheme="minorHAnsi"/>
              </w:rPr>
              <w:t>Terrestrial Link Layer message 1</w:t>
            </w:r>
          </w:p>
        </w:tc>
        <w:tc>
          <w:tcPr>
            <w:tcW w:w="4560" w:type="dxa"/>
          </w:tcPr>
          <w:p w:rsidR="00380430" w:rsidRPr="005206BA" w:rsidRDefault="00380430" w:rsidP="009F442B">
            <w:pPr>
              <w:rPr>
                <w:rFonts w:cstheme="minorHAnsi"/>
              </w:rPr>
            </w:pPr>
          </w:p>
        </w:tc>
      </w:tr>
      <w:tr w:rsidR="00380430" w:rsidRPr="005206BA" w:rsidTr="00380430">
        <w:trPr>
          <w:trHeight w:val="205"/>
        </w:trPr>
        <w:tc>
          <w:tcPr>
            <w:tcW w:w="5131" w:type="dxa"/>
          </w:tcPr>
          <w:p w:rsidR="00380430" w:rsidRPr="005206BA" w:rsidRDefault="00380430" w:rsidP="009F442B">
            <w:pPr>
              <w:rPr>
                <w:rFonts w:cstheme="minorHAnsi"/>
              </w:rPr>
            </w:pPr>
            <w:r>
              <w:rPr>
                <w:rFonts w:cstheme="minorHAnsi"/>
              </w:rPr>
              <w:t>Terrestrial Link Layer message 2</w:t>
            </w:r>
          </w:p>
        </w:tc>
        <w:tc>
          <w:tcPr>
            <w:tcW w:w="4560" w:type="dxa"/>
          </w:tcPr>
          <w:p w:rsidR="00380430" w:rsidRPr="005206BA" w:rsidRDefault="00380430" w:rsidP="009F442B">
            <w:pPr>
              <w:rPr>
                <w:rFonts w:cstheme="minorHAnsi"/>
              </w:rPr>
            </w:pPr>
          </w:p>
        </w:tc>
      </w:tr>
      <w:tr w:rsidR="00380430" w:rsidRPr="005206BA" w:rsidTr="00380430">
        <w:trPr>
          <w:trHeight w:val="205"/>
        </w:trPr>
        <w:tc>
          <w:tcPr>
            <w:tcW w:w="5131" w:type="dxa"/>
          </w:tcPr>
          <w:p w:rsidR="00380430" w:rsidRPr="005206BA" w:rsidRDefault="00380430" w:rsidP="009F442B">
            <w:pPr>
              <w:rPr>
                <w:rFonts w:cstheme="minorHAnsi"/>
              </w:rPr>
            </w:pPr>
            <w:r>
              <w:rPr>
                <w:rFonts w:cstheme="minorHAnsi"/>
              </w:rPr>
              <w:t>Terrestrial Link Layer message 3</w:t>
            </w:r>
          </w:p>
        </w:tc>
        <w:tc>
          <w:tcPr>
            <w:tcW w:w="4560" w:type="dxa"/>
          </w:tcPr>
          <w:p w:rsidR="00380430" w:rsidRPr="005206BA" w:rsidRDefault="00380430" w:rsidP="009F442B">
            <w:pPr>
              <w:rPr>
                <w:rFonts w:cstheme="minorHAnsi"/>
              </w:rPr>
            </w:pPr>
          </w:p>
        </w:tc>
      </w:tr>
      <w:tr w:rsidR="00380430" w:rsidRPr="005206BA" w:rsidTr="00380430">
        <w:trPr>
          <w:trHeight w:val="205"/>
        </w:trPr>
        <w:tc>
          <w:tcPr>
            <w:tcW w:w="5131" w:type="dxa"/>
          </w:tcPr>
          <w:p w:rsidR="00380430" w:rsidRPr="005206BA" w:rsidRDefault="00380430" w:rsidP="009F442B">
            <w:pPr>
              <w:rPr>
                <w:rFonts w:cstheme="minorHAnsi"/>
              </w:rPr>
            </w:pPr>
            <w:r>
              <w:rPr>
                <w:rFonts w:cstheme="minorHAnsi"/>
              </w:rPr>
              <w:t>Terrestrial Link Layer message 4</w:t>
            </w:r>
          </w:p>
        </w:tc>
        <w:tc>
          <w:tcPr>
            <w:tcW w:w="4560" w:type="dxa"/>
          </w:tcPr>
          <w:p w:rsidR="00380430" w:rsidRPr="005206BA" w:rsidRDefault="00380430" w:rsidP="009F442B">
            <w:pPr>
              <w:rPr>
                <w:rFonts w:cstheme="minorHAnsi"/>
              </w:rPr>
            </w:pPr>
          </w:p>
        </w:tc>
      </w:tr>
      <w:tr w:rsidR="00380430" w:rsidRPr="005206BA" w:rsidTr="00380430">
        <w:trPr>
          <w:trHeight w:val="205"/>
        </w:trPr>
        <w:tc>
          <w:tcPr>
            <w:tcW w:w="5131" w:type="dxa"/>
          </w:tcPr>
          <w:p w:rsidR="00380430" w:rsidRPr="005206BA" w:rsidRDefault="00380430" w:rsidP="009F442B">
            <w:pPr>
              <w:rPr>
                <w:rFonts w:cstheme="minorHAnsi"/>
              </w:rPr>
            </w:pPr>
            <w:r>
              <w:rPr>
                <w:rFonts w:cstheme="minorHAnsi"/>
              </w:rPr>
              <w:t>Terrestrial Link Layer message 5</w:t>
            </w:r>
          </w:p>
        </w:tc>
        <w:tc>
          <w:tcPr>
            <w:tcW w:w="4560" w:type="dxa"/>
          </w:tcPr>
          <w:p w:rsidR="00380430" w:rsidRPr="005206BA" w:rsidRDefault="00380430" w:rsidP="009F442B">
            <w:pPr>
              <w:rPr>
                <w:rFonts w:cstheme="minorHAnsi"/>
              </w:rPr>
            </w:pPr>
          </w:p>
        </w:tc>
      </w:tr>
      <w:tr w:rsidR="00380430" w:rsidRPr="005206BA" w:rsidTr="00380430">
        <w:trPr>
          <w:trHeight w:val="205"/>
        </w:trPr>
        <w:tc>
          <w:tcPr>
            <w:tcW w:w="5131" w:type="dxa"/>
          </w:tcPr>
          <w:p w:rsidR="00380430" w:rsidRPr="005206BA" w:rsidRDefault="00380430" w:rsidP="009F442B">
            <w:pPr>
              <w:rPr>
                <w:rFonts w:cstheme="minorHAnsi"/>
              </w:rPr>
            </w:pPr>
            <w:r>
              <w:rPr>
                <w:rFonts w:cstheme="minorHAnsi"/>
              </w:rPr>
              <w:t>Terrestrial Link Layer message 6</w:t>
            </w:r>
          </w:p>
        </w:tc>
        <w:tc>
          <w:tcPr>
            <w:tcW w:w="4560" w:type="dxa"/>
          </w:tcPr>
          <w:p w:rsidR="00380430" w:rsidRPr="005206BA" w:rsidRDefault="00380430" w:rsidP="009F442B">
            <w:pPr>
              <w:rPr>
                <w:rFonts w:cstheme="minorHAnsi"/>
              </w:rPr>
            </w:pPr>
          </w:p>
        </w:tc>
      </w:tr>
    </w:tbl>
    <w:p w:rsidR="00380430" w:rsidRPr="00380430" w:rsidRDefault="00380430" w:rsidP="00380430"/>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135" w:name="_Toc476134656"/>
      <w:r w:rsidRPr="005206BA">
        <w:rPr>
          <w:rFonts w:asciiTheme="minorHAnsi" w:hAnsiTheme="minorHAnsi" w:cstheme="minorHAnsi"/>
        </w:rPr>
        <w:t>Data encoding (FEC)</w:t>
      </w:r>
      <w:bookmarkEnd w:id="132"/>
      <w:bookmarkEnd w:id="133"/>
      <w:bookmarkEnd w:id="135"/>
    </w:p>
    <w:p w:rsidR="005206BA" w:rsidRPr="005206BA" w:rsidRDefault="005206BA" w:rsidP="005206BA">
      <w:pPr>
        <w:rPr>
          <w:rFonts w:asciiTheme="minorHAnsi" w:hAnsiTheme="minorHAnsi" w:cstheme="minorHAnsi"/>
        </w:rPr>
      </w:pPr>
      <w:r w:rsidRPr="005206BA">
        <w:rPr>
          <w:rFonts w:asciiTheme="minorHAnsi" w:hAnsiTheme="minorHAnsi" w:cstheme="minorHAnsi"/>
        </w:rPr>
        <w:t>R-REC-M.2092 (</w:t>
      </w:r>
      <w:r w:rsidR="008B19DC">
        <w:rPr>
          <w:rFonts w:asciiTheme="minorHAnsi" w:hAnsiTheme="minorHAnsi" w:cstheme="minorHAnsi"/>
        </w:rPr>
        <w:t xml:space="preserve">ASM and </w:t>
      </w:r>
      <w:r w:rsidRPr="005206BA">
        <w:rPr>
          <w:rFonts w:asciiTheme="minorHAnsi" w:hAnsiTheme="minorHAnsi" w:cstheme="minorHAnsi"/>
        </w:rPr>
        <w:t xml:space="preserve">VDE) introduces Forward Error Correction </w:t>
      </w:r>
      <w:r w:rsidR="008B19DC">
        <w:rPr>
          <w:rFonts w:asciiTheme="minorHAnsi" w:hAnsiTheme="minorHAnsi" w:cstheme="minorHAnsi"/>
        </w:rPr>
        <w:t xml:space="preserve">(FEC) </w:t>
      </w:r>
      <w:r w:rsidRPr="005206BA">
        <w:rPr>
          <w:rFonts w:asciiTheme="minorHAnsi" w:hAnsiTheme="minorHAnsi" w:cstheme="minorHAnsi"/>
        </w:rPr>
        <w:t>as an encoding method.  Use the test method described in IEC 61993, 16.4.1, but use MCS-1, MCS-3 and MCS-5 encoded messages as described in ITU-R M.2092-0 Table A3-2.</w:t>
      </w:r>
    </w:p>
    <w:p w:rsidR="005206BA" w:rsidRPr="005206BA" w:rsidRDefault="005206BA" w:rsidP="005206BA">
      <w:pPr>
        <w:rPr>
          <w:rFonts w:asciiTheme="minorHAnsi" w:hAnsiTheme="minorHAnsi" w:cstheme="minorHAnsi"/>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136" w:name="_Ref438025600"/>
      <w:bookmarkStart w:id="137" w:name="_Toc456425904"/>
      <w:bookmarkStart w:id="138" w:name="_Toc476134657"/>
      <w:r w:rsidRPr="005206BA">
        <w:rPr>
          <w:rFonts w:asciiTheme="minorHAnsi" w:hAnsiTheme="minorHAnsi" w:cstheme="minorHAnsi"/>
        </w:rPr>
        <w:t>Frame check sequence</w:t>
      </w:r>
      <w:bookmarkEnd w:id="136"/>
      <w:bookmarkEnd w:id="137"/>
      <w:bookmarkEnd w:id="138"/>
    </w:p>
    <w:p w:rsidR="005206BA" w:rsidRPr="005206BA" w:rsidRDefault="005206BA" w:rsidP="005206BA">
      <w:pPr>
        <w:rPr>
          <w:rFonts w:asciiTheme="minorHAnsi" w:hAnsiTheme="minorHAnsi" w:cstheme="minorHAnsi"/>
        </w:rPr>
      </w:pPr>
      <w:r w:rsidRPr="005206BA">
        <w:rPr>
          <w:rFonts w:asciiTheme="minorHAnsi" w:hAnsiTheme="minorHAnsi" w:cstheme="minorHAnsi"/>
        </w:rPr>
        <w:t>R-REC-M.2092 uses a 32-bit CRC for the frame check sequence.  Use the test mod</w:t>
      </w:r>
      <w:r w:rsidR="00F674C3">
        <w:rPr>
          <w:rFonts w:asciiTheme="minorHAnsi" w:hAnsiTheme="minorHAnsi" w:cstheme="minorHAnsi"/>
        </w:rPr>
        <w:t>ulation</w:t>
      </w:r>
      <w:r w:rsidRPr="005206BA">
        <w:rPr>
          <w:rFonts w:asciiTheme="minorHAnsi" w:hAnsiTheme="minorHAnsi" w:cstheme="minorHAnsi"/>
        </w:rPr>
        <w:t xml:space="preserve"> described in IEC 61993, 16.5.1 but use MCS-1, MCS-3 and MCS-5 encoded messages as described in ITU-R M.2092-0 Table A3-2.</w:t>
      </w:r>
    </w:p>
    <w:p w:rsidR="005206BA" w:rsidRPr="005206BA" w:rsidRDefault="005206BA" w:rsidP="005206BA">
      <w:pPr>
        <w:rPr>
          <w:rFonts w:asciiTheme="minorHAnsi" w:hAnsiTheme="minorHAnsi" w:cstheme="minorHAnsi"/>
        </w:rPr>
      </w:pP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139" w:name="_Toc456425905"/>
      <w:bookmarkStart w:id="140" w:name="_Toc476134658"/>
      <w:r w:rsidRPr="005206BA">
        <w:rPr>
          <w:rFonts w:asciiTheme="minorHAnsi" w:hAnsiTheme="minorHAnsi" w:cstheme="minorHAnsi"/>
          <w:szCs w:val="22"/>
        </w:rPr>
        <w:lastRenderedPageBreak/>
        <w:t>Specific tests of network layer</w:t>
      </w:r>
      <w:bookmarkEnd w:id="139"/>
      <w:bookmarkEnd w:id="140"/>
    </w:p>
    <w:p w:rsidR="005206BA" w:rsidRPr="005206BA" w:rsidRDefault="005206BA" w:rsidP="005206BA">
      <w:pPr>
        <w:rPr>
          <w:rFonts w:asciiTheme="minorHAnsi" w:hAnsiTheme="minorHAnsi" w:cstheme="minorHAnsi"/>
        </w:rPr>
      </w:pPr>
      <w:r w:rsidRPr="005206BA">
        <w:rPr>
          <w:rFonts w:asciiTheme="minorHAnsi" w:hAnsiTheme="minorHAnsi" w:cstheme="minorHAnsi"/>
        </w:rPr>
        <w:t>Follow the method described in IEC 61993, 17.  The various tests, with exceptions relating to VDE is listed in</w:t>
      </w:r>
      <w:r w:rsidR="00F674C3">
        <w:rPr>
          <w:rFonts w:asciiTheme="minorHAnsi" w:hAnsiTheme="minorHAnsi" w:cstheme="minorHAnsi"/>
        </w:rPr>
        <w:t xml:space="preserve"> Table 13</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5490"/>
        <w:gridCol w:w="1398"/>
        <w:gridCol w:w="2742"/>
      </w:tblGrid>
      <w:tr w:rsidR="005206BA" w:rsidRPr="005206BA" w:rsidTr="00F674C3">
        <w:tc>
          <w:tcPr>
            <w:tcW w:w="5490" w:type="dxa"/>
          </w:tcPr>
          <w:p w:rsidR="005206BA" w:rsidRPr="005206BA" w:rsidRDefault="005206BA" w:rsidP="005206BA">
            <w:pPr>
              <w:rPr>
                <w:rFonts w:cstheme="minorHAnsi"/>
                <w:b/>
              </w:rPr>
            </w:pPr>
            <w:r w:rsidRPr="005206BA">
              <w:rPr>
                <w:rFonts w:cstheme="minorHAnsi"/>
                <w:b/>
              </w:rPr>
              <w:t>Test Description</w:t>
            </w:r>
          </w:p>
        </w:tc>
        <w:tc>
          <w:tcPr>
            <w:tcW w:w="1398" w:type="dxa"/>
          </w:tcPr>
          <w:p w:rsidR="005206BA" w:rsidRPr="005206BA" w:rsidRDefault="005206BA" w:rsidP="005206BA">
            <w:pPr>
              <w:rPr>
                <w:rFonts w:cstheme="minorHAnsi"/>
                <w:b/>
              </w:rPr>
            </w:pPr>
            <w:r w:rsidRPr="005206BA">
              <w:rPr>
                <w:rFonts w:cstheme="minorHAnsi"/>
                <w:b/>
              </w:rPr>
              <w:t>IEC 61993</w:t>
            </w:r>
          </w:p>
        </w:tc>
        <w:tc>
          <w:tcPr>
            <w:tcW w:w="2742" w:type="dxa"/>
          </w:tcPr>
          <w:p w:rsidR="005206BA" w:rsidRPr="005206BA" w:rsidRDefault="005206BA" w:rsidP="005206BA">
            <w:pPr>
              <w:rPr>
                <w:rFonts w:cstheme="minorHAnsi"/>
                <w:b/>
              </w:rPr>
            </w:pPr>
            <w:r w:rsidRPr="005206BA">
              <w:rPr>
                <w:rFonts w:cstheme="minorHAnsi"/>
                <w:b/>
              </w:rPr>
              <w:t>VDE Additions</w:t>
            </w:r>
          </w:p>
        </w:tc>
      </w:tr>
      <w:tr w:rsidR="005206BA" w:rsidRPr="005206BA" w:rsidTr="00F674C3">
        <w:trPr>
          <w:trHeight w:val="247"/>
        </w:trPr>
        <w:tc>
          <w:tcPr>
            <w:tcW w:w="5490" w:type="dxa"/>
          </w:tcPr>
          <w:p w:rsidR="005206BA" w:rsidRPr="005206BA" w:rsidRDefault="005206BA" w:rsidP="005206BA">
            <w:pPr>
              <w:rPr>
                <w:rFonts w:cstheme="minorHAnsi"/>
              </w:rPr>
            </w:pPr>
            <w:r w:rsidRPr="005206BA">
              <w:rPr>
                <w:rFonts w:cstheme="minorHAnsi"/>
              </w:rPr>
              <w:t>Dual channel operation</w:t>
            </w:r>
          </w:p>
        </w:tc>
        <w:tc>
          <w:tcPr>
            <w:tcW w:w="1398" w:type="dxa"/>
          </w:tcPr>
          <w:p w:rsidR="005206BA" w:rsidRPr="005206BA" w:rsidRDefault="005206BA" w:rsidP="005206BA">
            <w:pPr>
              <w:rPr>
                <w:rFonts w:cstheme="minorHAnsi"/>
              </w:rPr>
            </w:pPr>
            <w:r w:rsidRPr="005206BA">
              <w:rPr>
                <w:rFonts w:cstheme="minorHAnsi"/>
              </w:rPr>
              <w:t>17.1</w:t>
            </w:r>
          </w:p>
        </w:tc>
        <w:tc>
          <w:tcPr>
            <w:tcW w:w="2742" w:type="dxa"/>
          </w:tcPr>
          <w:p w:rsidR="005206BA" w:rsidRPr="005206BA" w:rsidRDefault="005206BA" w:rsidP="005206BA">
            <w:pPr>
              <w:rPr>
                <w:rFonts w:cstheme="minorHAnsi"/>
              </w:rPr>
            </w:pPr>
            <w:r w:rsidRPr="005206BA">
              <w:rPr>
                <w:rFonts w:cstheme="minorHAnsi"/>
              </w:rPr>
              <w:t>See concurrent tests</w:t>
            </w:r>
          </w:p>
        </w:tc>
      </w:tr>
      <w:tr w:rsidR="005206BA" w:rsidRPr="005206BA" w:rsidTr="00F674C3">
        <w:trPr>
          <w:trHeight w:val="205"/>
        </w:trPr>
        <w:tc>
          <w:tcPr>
            <w:tcW w:w="5490" w:type="dxa"/>
          </w:tcPr>
          <w:p w:rsidR="005206BA" w:rsidRPr="005206BA" w:rsidRDefault="005206BA" w:rsidP="005206BA">
            <w:pPr>
              <w:rPr>
                <w:rFonts w:cstheme="minorHAnsi"/>
              </w:rPr>
            </w:pPr>
            <w:r w:rsidRPr="005206BA">
              <w:rPr>
                <w:rFonts w:cstheme="minorHAnsi"/>
              </w:rPr>
              <w:t>Regional area designation by VDL message</w:t>
            </w:r>
          </w:p>
        </w:tc>
        <w:tc>
          <w:tcPr>
            <w:tcW w:w="1398" w:type="dxa"/>
          </w:tcPr>
          <w:p w:rsidR="005206BA" w:rsidRPr="005206BA" w:rsidRDefault="005206BA" w:rsidP="005206BA">
            <w:pPr>
              <w:rPr>
                <w:rFonts w:cstheme="minorHAnsi"/>
              </w:rPr>
            </w:pPr>
            <w:r w:rsidRPr="005206BA">
              <w:rPr>
                <w:rFonts w:cstheme="minorHAnsi"/>
              </w:rPr>
              <w:t>17.2</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F674C3">
        <w:trPr>
          <w:trHeight w:val="205"/>
        </w:trPr>
        <w:tc>
          <w:tcPr>
            <w:tcW w:w="5490" w:type="dxa"/>
          </w:tcPr>
          <w:p w:rsidR="005206BA" w:rsidRPr="005206BA" w:rsidRDefault="005206BA" w:rsidP="005206BA">
            <w:pPr>
              <w:rPr>
                <w:rFonts w:cstheme="minorHAnsi"/>
              </w:rPr>
            </w:pPr>
            <w:r w:rsidRPr="005206BA">
              <w:rPr>
                <w:rFonts w:cstheme="minorHAnsi"/>
              </w:rPr>
              <w:t>Regional area designation by serial message</w:t>
            </w:r>
          </w:p>
        </w:tc>
        <w:tc>
          <w:tcPr>
            <w:tcW w:w="1398" w:type="dxa"/>
          </w:tcPr>
          <w:p w:rsidR="005206BA" w:rsidRPr="005206BA" w:rsidRDefault="005206BA" w:rsidP="005206BA">
            <w:pPr>
              <w:rPr>
                <w:rFonts w:cstheme="minorHAnsi"/>
              </w:rPr>
            </w:pPr>
            <w:r w:rsidRPr="005206BA">
              <w:rPr>
                <w:rFonts w:cstheme="minorHAnsi"/>
              </w:rPr>
              <w:t>17.3</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F674C3">
        <w:trPr>
          <w:trHeight w:val="205"/>
        </w:trPr>
        <w:tc>
          <w:tcPr>
            <w:tcW w:w="5490" w:type="dxa"/>
          </w:tcPr>
          <w:p w:rsidR="005206BA" w:rsidRPr="005206BA" w:rsidRDefault="005206BA" w:rsidP="005206BA">
            <w:pPr>
              <w:rPr>
                <w:rFonts w:cstheme="minorHAnsi"/>
              </w:rPr>
            </w:pPr>
            <w:r w:rsidRPr="005206BA">
              <w:rPr>
                <w:rFonts w:cstheme="minorHAnsi"/>
              </w:rPr>
              <w:t>Regional area designation with lost position</w:t>
            </w:r>
          </w:p>
        </w:tc>
        <w:tc>
          <w:tcPr>
            <w:tcW w:w="1398" w:type="dxa"/>
          </w:tcPr>
          <w:p w:rsidR="005206BA" w:rsidRPr="005206BA" w:rsidRDefault="005206BA" w:rsidP="005206BA">
            <w:pPr>
              <w:rPr>
                <w:rFonts w:cstheme="minorHAnsi"/>
              </w:rPr>
            </w:pPr>
            <w:r w:rsidRPr="005206BA">
              <w:rPr>
                <w:rFonts w:cstheme="minorHAnsi"/>
              </w:rPr>
              <w:t>17.4</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F674C3">
        <w:trPr>
          <w:trHeight w:val="205"/>
        </w:trPr>
        <w:tc>
          <w:tcPr>
            <w:tcW w:w="5490" w:type="dxa"/>
          </w:tcPr>
          <w:p w:rsidR="005206BA" w:rsidRPr="005206BA" w:rsidRDefault="005206BA" w:rsidP="005206BA">
            <w:pPr>
              <w:rPr>
                <w:rFonts w:cstheme="minorHAnsi"/>
              </w:rPr>
            </w:pPr>
            <w:r w:rsidRPr="005206BA">
              <w:rPr>
                <w:rFonts w:cstheme="minorHAnsi"/>
              </w:rPr>
              <w:t>Power setting</w:t>
            </w:r>
          </w:p>
        </w:tc>
        <w:tc>
          <w:tcPr>
            <w:tcW w:w="1398" w:type="dxa"/>
          </w:tcPr>
          <w:p w:rsidR="005206BA" w:rsidRPr="005206BA" w:rsidRDefault="005206BA" w:rsidP="005206BA">
            <w:pPr>
              <w:rPr>
                <w:rFonts w:cstheme="minorHAnsi"/>
              </w:rPr>
            </w:pPr>
            <w:r w:rsidRPr="005206BA">
              <w:rPr>
                <w:rFonts w:cstheme="minorHAnsi"/>
              </w:rPr>
              <w:t>17.5</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F674C3">
        <w:trPr>
          <w:trHeight w:val="205"/>
        </w:trPr>
        <w:tc>
          <w:tcPr>
            <w:tcW w:w="5490" w:type="dxa"/>
          </w:tcPr>
          <w:p w:rsidR="005206BA" w:rsidRPr="005206BA" w:rsidRDefault="005206BA" w:rsidP="005206BA">
            <w:pPr>
              <w:rPr>
                <w:rFonts w:cstheme="minorHAnsi"/>
              </w:rPr>
            </w:pPr>
            <w:r w:rsidRPr="005206BA">
              <w:rPr>
                <w:rFonts w:cstheme="minorHAnsi"/>
              </w:rPr>
              <w:t>Message priority handling</w:t>
            </w:r>
          </w:p>
        </w:tc>
        <w:tc>
          <w:tcPr>
            <w:tcW w:w="1398" w:type="dxa"/>
          </w:tcPr>
          <w:p w:rsidR="005206BA" w:rsidRPr="005206BA" w:rsidRDefault="005206BA" w:rsidP="005206BA">
            <w:pPr>
              <w:rPr>
                <w:rFonts w:cstheme="minorHAnsi"/>
              </w:rPr>
            </w:pPr>
            <w:r w:rsidRPr="005206BA">
              <w:rPr>
                <w:rFonts w:cstheme="minorHAnsi"/>
              </w:rPr>
              <w:t>17.6</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F674C3">
        <w:trPr>
          <w:trHeight w:val="205"/>
        </w:trPr>
        <w:tc>
          <w:tcPr>
            <w:tcW w:w="5490" w:type="dxa"/>
          </w:tcPr>
          <w:p w:rsidR="005206BA" w:rsidRPr="005206BA" w:rsidRDefault="005206BA" w:rsidP="005206BA">
            <w:pPr>
              <w:rPr>
                <w:rFonts w:cstheme="minorHAnsi"/>
              </w:rPr>
            </w:pPr>
            <w:r w:rsidRPr="005206BA">
              <w:rPr>
                <w:rFonts w:cstheme="minorHAnsi"/>
              </w:rPr>
              <w:t>Slot reuse and FATDMA reservations</w:t>
            </w:r>
          </w:p>
        </w:tc>
        <w:tc>
          <w:tcPr>
            <w:tcW w:w="1398" w:type="dxa"/>
          </w:tcPr>
          <w:p w:rsidR="005206BA" w:rsidRPr="005206BA" w:rsidRDefault="005206BA" w:rsidP="005206BA">
            <w:pPr>
              <w:rPr>
                <w:rFonts w:cstheme="minorHAnsi"/>
              </w:rPr>
            </w:pPr>
            <w:r w:rsidRPr="005206BA">
              <w:rPr>
                <w:rFonts w:cstheme="minorHAnsi"/>
              </w:rPr>
              <w:t>17.7</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F674C3">
        <w:trPr>
          <w:trHeight w:val="205"/>
        </w:trPr>
        <w:tc>
          <w:tcPr>
            <w:tcW w:w="5490" w:type="dxa"/>
          </w:tcPr>
          <w:p w:rsidR="005206BA" w:rsidRPr="005206BA" w:rsidRDefault="005206BA" w:rsidP="005206BA">
            <w:pPr>
              <w:rPr>
                <w:rFonts w:cstheme="minorHAnsi"/>
              </w:rPr>
            </w:pPr>
            <w:r w:rsidRPr="005206BA">
              <w:rPr>
                <w:rFonts w:cstheme="minorHAnsi"/>
              </w:rPr>
              <w:t>Management of received regional operating settings</w:t>
            </w:r>
          </w:p>
        </w:tc>
        <w:tc>
          <w:tcPr>
            <w:tcW w:w="1398" w:type="dxa"/>
          </w:tcPr>
          <w:p w:rsidR="005206BA" w:rsidRPr="005206BA" w:rsidRDefault="005206BA" w:rsidP="005206BA">
            <w:pPr>
              <w:rPr>
                <w:rFonts w:cstheme="minorHAnsi"/>
              </w:rPr>
            </w:pPr>
            <w:r w:rsidRPr="005206BA">
              <w:rPr>
                <w:rFonts w:cstheme="minorHAnsi"/>
              </w:rPr>
              <w:t>17.8</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F674C3">
        <w:trPr>
          <w:trHeight w:val="218"/>
        </w:trPr>
        <w:tc>
          <w:tcPr>
            <w:tcW w:w="5490" w:type="dxa"/>
          </w:tcPr>
          <w:p w:rsidR="005206BA" w:rsidRPr="005206BA" w:rsidRDefault="005206BA" w:rsidP="005206BA">
            <w:pPr>
              <w:rPr>
                <w:rFonts w:cstheme="minorHAnsi"/>
              </w:rPr>
            </w:pPr>
            <w:r w:rsidRPr="005206BA">
              <w:rPr>
                <w:rFonts w:cstheme="minorHAnsi"/>
              </w:rPr>
              <w:t>Continuation of autonomous mode reporting interval</w:t>
            </w:r>
          </w:p>
        </w:tc>
        <w:tc>
          <w:tcPr>
            <w:tcW w:w="1398" w:type="dxa"/>
          </w:tcPr>
          <w:p w:rsidR="005206BA" w:rsidRPr="005206BA" w:rsidRDefault="005206BA" w:rsidP="005206BA">
            <w:pPr>
              <w:rPr>
                <w:rFonts w:cstheme="minorHAnsi"/>
              </w:rPr>
            </w:pPr>
          </w:p>
        </w:tc>
        <w:tc>
          <w:tcPr>
            <w:tcW w:w="2742" w:type="dxa"/>
          </w:tcPr>
          <w:p w:rsidR="005206BA" w:rsidRPr="005206BA" w:rsidRDefault="005206BA" w:rsidP="005206BA">
            <w:pPr>
              <w:rPr>
                <w:rFonts w:cstheme="minorHAnsi"/>
              </w:rPr>
            </w:pPr>
          </w:p>
        </w:tc>
      </w:tr>
    </w:tbl>
    <w:p w:rsidR="005206BA" w:rsidRDefault="00F674C3" w:rsidP="00F674C3">
      <w:pPr>
        <w:pStyle w:val="Caption"/>
      </w:pPr>
      <w:bookmarkStart w:id="141" w:name="_Toc465672549"/>
      <w:r>
        <w:t xml:space="preserve">Table </w:t>
      </w:r>
      <w:r w:rsidR="00E8166E">
        <w:fldChar w:fldCharType="begin"/>
      </w:r>
      <w:r w:rsidR="00E8166E">
        <w:instrText xml:space="preserve"> SEQ Table \* ARABIC </w:instrText>
      </w:r>
      <w:r w:rsidR="00E8166E">
        <w:fldChar w:fldCharType="separate"/>
      </w:r>
      <w:r w:rsidR="007044A5">
        <w:rPr>
          <w:noProof/>
        </w:rPr>
        <w:t>13</w:t>
      </w:r>
      <w:r w:rsidR="00E8166E">
        <w:rPr>
          <w:noProof/>
        </w:rPr>
        <w:fldChar w:fldCharType="end"/>
      </w:r>
      <w:r>
        <w:t xml:space="preserve"> -</w:t>
      </w:r>
      <w:r w:rsidR="000308EA">
        <w:t xml:space="preserve"> </w:t>
      </w:r>
      <w:r>
        <w:t>Network layer tests</w:t>
      </w:r>
      <w:bookmarkEnd w:id="141"/>
    </w:p>
    <w:p w:rsidR="005206BA" w:rsidRPr="005206BA" w:rsidRDefault="005206BA" w:rsidP="00380430">
      <w:pPr>
        <w:pStyle w:val="Heading1"/>
        <w:keepLines/>
        <w:numPr>
          <w:ilvl w:val="0"/>
          <w:numId w:val="20"/>
        </w:numPr>
        <w:spacing w:before="240" w:after="120"/>
        <w:ind w:left="431" w:hanging="431"/>
        <w:jc w:val="left"/>
        <w:rPr>
          <w:rFonts w:asciiTheme="minorHAnsi" w:hAnsiTheme="minorHAnsi" w:cstheme="minorHAnsi"/>
          <w:szCs w:val="22"/>
        </w:rPr>
      </w:pPr>
      <w:bookmarkStart w:id="142" w:name="_Toc456425906"/>
      <w:bookmarkStart w:id="143" w:name="_Toc476134659"/>
      <w:r w:rsidRPr="005206BA">
        <w:rPr>
          <w:rFonts w:asciiTheme="minorHAnsi" w:hAnsiTheme="minorHAnsi" w:cstheme="minorHAnsi"/>
          <w:szCs w:val="22"/>
        </w:rPr>
        <w:t>Specific tests of transport layer</w:t>
      </w:r>
      <w:bookmarkEnd w:id="142"/>
      <w:bookmarkEnd w:id="143"/>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Follow the method described in IEC 61993, 18.  The various tests, with exceptions relating to </w:t>
      </w:r>
      <w:r w:rsidR="008B19DC">
        <w:rPr>
          <w:rFonts w:asciiTheme="minorHAnsi" w:hAnsiTheme="minorHAnsi" w:cstheme="minorHAnsi"/>
        </w:rPr>
        <w:t xml:space="preserve">ASM and </w:t>
      </w:r>
      <w:r w:rsidRPr="005206BA">
        <w:rPr>
          <w:rFonts w:asciiTheme="minorHAnsi" w:hAnsiTheme="minorHAnsi" w:cstheme="minorHAnsi"/>
        </w:rPr>
        <w:t>VDE is listed in</w:t>
      </w:r>
      <w:r w:rsidR="00F674C3">
        <w:rPr>
          <w:rFonts w:asciiTheme="minorHAnsi" w:hAnsiTheme="minorHAnsi" w:cstheme="minorHAnsi"/>
        </w:rPr>
        <w:t xml:space="preserve"> Table 14.</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5490"/>
        <w:gridCol w:w="1398"/>
        <w:gridCol w:w="2742"/>
      </w:tblGrid>
      <w:tr w:rsidR="005206BA" w:rsidRPr="005206BA" w:rsidTr="007044A5">
        <w:tc>
          <w:tcPr>
            <w:tcW w:w="5490" w:type="dxa"/>
          </w:tcPr>
          <w:p w:rsidR="005206BA" w:rsidRPr="005206BA" w:rsidRDefault="005206BA" w:rsidP="005206BA">
            <w:pPr>
              <w:rPr>
                <w:rFonts w:cstheme="minorHAnsi"/>
                <w:b/>
              </w:rPr>
            </w:pPr>
            <w:r w:rsidRPr="005206BA">
              <w:rPr>
                <w:rFonts w:cstheme="minorHAnsi"/>
                <w:b/>
              </w:rPr>
              <w:t>Test Description</w:t>
            </w:r>
          </w:p>
        </w:tc>
        <w:tc>
          <w:tcPr>
            <w:tcW w:w="1398" w:type="dxa"/>
          </w:tcPr>
          <w:p w:rsidR="005206BA" w:rsidRPr="005206BA" w:rsidRDefault="005206BA" w:rsidP="005206BA">
            <w:pPr>
              <w:rPr>
                <w:rFonts w:cstheme="minorHAnsi"/>
                <w:b/>
              </w:rPr>
            </w:pPr>
            <w:r w:rsidRPr="005206BA">
              <w:rPr>
                <w:rFonts w:cstheme="minorHAnsi"/>
                <w:b/>
              </w:rPr>
              <w:t>IEC 61993</w:t>
            </w:r>
          </w:p>
        </w:tc>
        <w:tc>
          <w:tcPr>
            <w:tcW w:w="2742" w:type="dxa"/>
          </w:tcPr>
          <w:p w:rsidR="005206BA" w:rsidRPr="005206BA" w:rsidRDefault="005206BA" w:rsidP="005206BA">
            <w:pPr>
              <w:rPr>
                <w:rFonts w:cstheme="minorHAnsi"/>
                <w:b/>
              </w:rPr>
            </w:pPr>
            <w:r w:rsidRPr="005206BA">
              <w:rPr>
                <w:rFonts w:cstheme="minorHAnsi"/>
                <w:b/>
              </w:rPr>
              <w:t>VDE Additions</w:t>
            </w:r>
          </w:p>
        </w:tc>
      </w:tr>
      <w:tr w:rsidR="005206BA" w:rsidRPr="005206BA" w:rsidTr="007044A5">
        <w:trPr>
          <w:trHeight w:val="247"/>
        </w:trPr>
        <w:tc>
          <w:tcPr>
            <w:tcW w:w="5490" w:type="dxa"/>
          </w:tcPr>
          <w:p w:rsidR="005206BA" w:rsidRPr="005206BA" w:rsidRDefault="005206BA" w:rsidP="005206BA">
            <w:pPr>
              <w:rPr>
                <w:rFonts w:cstheme="minorHAnsi"/>
              </w:rPr>
            </w:pPr>
            <w:r w:rsidRPr="005206BA">
              <w:rPr>
                <w:rFonts w:cstheme="minorHAnsi"/>
              </w:rPr>
              <w:t>Addressed messages</w:t>
            </w:r>
          </w:p>
        </w:tc>
        <w:tc>
          <w:tcPr>
            <w:tcW w:w="1398" w:type="dxa"/>
          </w:tcPr>
          <w:p w:rsidR="005206BA" w:rsidRPr="005206BA" w:rsidRDefault="005206BA" w:rsidP="005206BA">
            <w:pPr>
              <w:rPr>
                <w:rFonts w:cstheme="minorHAnsi"/>
              </w:rPr>
            </w:pPr>
            <w:r w:rsidRPr="005206BA">
              <w:rPr>
                <w:rFonts w:cstheme="minorHAnsi"/>
              </w:rPr>
              <w:t>18.1</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Interrogation responses</w:t>
            </w:r>
          </w:p>
        </w:tc>
        <w:tc>
          <w:tcPr>
            <w:tcW w:w="1398" w:type="dxa"/>
          </w:tcPr>
          <w:p w:rsidR="005206BA" w:rsidRPr="005206BA" w:rsidRDefault="005206BA" w:rsidP="005206BA">
            <w:pPr>
              <w:rPr>
                <w:rFonts w:cstheme="minorHAnsi"/>
              </w:rPr>
            </w:pPr>
            <w:r w:rsidRPr="005206BA">
              <w:rPr>
                <w:rFonts w:cstheme="minorHAnsi"/>
              </w:rPr>
              <w:t>18.2</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Periodic transmission of Message 26</w:t>
            </w:r>
          </w:p>
        </w:tc>
        <w:tc>
          <w:tcPr>
            <w:tcW w:w="1398" w:type="dxa"/>
          </w:tcPr>
          <w:p w:rsidR="005206BA" w:rsidRPr="005206BA" w:rsidRDefault="005206BA" w:rsidP="005206BA">
            <w:pPr>
              <w:rPr>
                <w:rFonts w:cstheme="minorHAnsi"/>
              </w:rPr>
            </w:pPr>
            <w:r w:rsidRPr="005206BA">
              <w:rPr>
                <w:rFonts w:cstheme="minorHAnsi"/>
              </w:rPr>
              <w:t>18.3</w:t>
            </w:r>
          </w:p>
        </w:tc>
        <w:tc>
          <w:tcPr>
            <w:tcW w:w="2742" w:type="dxa"/>
          </w:tcPr>
          <w:p w:rsidR="005206BA" w:rsidRPr="005206BA" w:rsidRDefault="005206BA" w:rsidP="005206BA">
            <w:pPr>
              <w:rPr>
                <w:rFonts w:cstheme="minorHAnsi"/>
              </w:rPr>
            </w:pPr>
            <w:r w:rsidRPr="005206BA">
              <w:rPr>
                <w:rFonts w:cstheme="minorHAnsi"/>
              </w:rPr>
              <w:t>-</w:t>
            </w:r>
          </w:p>
        </w:tc>
      </w:tr>
    </w:tbl>
    <w:p w:rsidR="005206BA" w:rsidRPr="005206BA" w:rsidRDefault="007044A5" w:rsidP="007044A5">
      <w:pPr>
        <w:pStyle w:val="Caption"/>
        <w:rPr>
          <w:rFonts w:cstheme="minorHAnsi"/>
        </w:rPr>
      </w:pPr>
      <w:bookmarkStart w:id="144" w:name="_Toc465672550"/>
      <w:r>
        <w:t xml:space="preserve">Table </w:t>
      </w:r>
      <w:r w:rsidR="00E8166E">
        <w:fldChar w:fldCharType="begin"/>
      </w:r>
      <w:r w:rsidR="00E8166E">
        <w:instrText xml:space="preserve"> SEQ Table \* ARABIC </w:instrText>
      </w:r>
      <w:r w:rsidR="00E8166E">
        <w:fldChar w:fldCharType="separate"/>
      </w:r>
      <w:r>
        <w:rPr>
          <w:noProof/>
        </w:rPr>
        <w:t>14</w:t>
      </w:r>
      <w:r w:rsidR="00E8166E">
        <w:rPr>
          <w:noProof/>
        </w:rPr>
        <w:fldChar w:fldCharType="end"/>
      </w:r>
      <w:r>
        <w:t xml:space="preserve"> - </w:t>
      </w:r>
      <w:r w:rsidRPr="00902CF2">
        <w:t>Transport layer tests</w:t>
      </w:r>
      <w:bookmarkEnd w:id="144"/>
      <w:r w:rsidRPr="00902CF2">
        <w:t xml:space="preserve"> </w:t>
      </w:r>
    </w:p>
    <w:p w:rsidR="005206BA" w:rsidRPr="005206BA" w:rsidRDefault="00C912A8" w:rsidP="005206BA">
      <w:pPr>
        <w:pStyle w:val="Heading1"/>
        <w:keepLines/>
        <w:numPr>
          <w:ilvl w:val="0"/>
          <w:numId w:val="20"/>
        </w:numPr>
        <w:spacing w:before="240" w:after="120"/>
        <w:ind w:left="431" w:hanging="431"/>
        <w:jc w:val="left"/>
        <w:rPr>
          <w:rFonts w:asciiTheme="minorHAnsi" w:hAnsiTheme="minorHAnsi" w:cstheme="minorHAnsi"/>
          <w:szCs w:val="22"/>
        </w:rPr>
      </w:pPr>
      <w:bookmarkStart w:id="145" w:name="_Toc456425907"/>
      <w:bookmarkStart w:id="146" w:name="_Toc476134660"/>
      <w:r>
        <w:rPr>
          <w:rFonts w:asciiTheme="minorHAnsi" w:hAnsiTheme="minorHAnsi" w:cstheme="minorHAnsi"/>
          <w:szCs w:val="22"/>
        </w:rPr>
        <w:t>Specific Presentation I</w:t>
      </w:r>
      <w:r w:rsidR="005206BA" w:rsidRPr="005206BA">
        <w:rPr>
          <w:rFonts w:asciiTheme="minorHAnsi" w:hAnsiTheme="minorHAnsi" w:cstheme="minorHAnsi"/>
          <w:szCs w:val="22"/>
        </w:rPr>
        <w:t>nterface tests</w:t>
      </w:r>
      <w:bookmarkEnd w:id="145"/>
      <w:bookmarkEnd w:id="146"/>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Follow the method described in IEC 61993, 19.  The various tests, with exceptions relating to </w:t>
      </w:r>
      <w:r w:rsidR="008B19DC">
        <w:rPr>
          <w:rFonts w:asciiTheme="minorHAnsi" w:hAnsiTheme="minorHAnsi" w:cstheme="minorHAnsi"/>
        </w:rPr>
        <w:t xml:space="preserve">ASM and </w:t>
      </w:r>
      <w:r w:rsidRPr="005206BA">
        <w:rPr>
          <w:rFonts w:asciiTheme="minorHAnsi" w:hAnsiTheme="minorHAnsi" w:cstheme="minorHAnsi"/>
        </w:rPr>
        <w:t>VDE is listed in</w:t>
      </w:r>
      <w:r w:rsidR="007044A5">
        <w:rPr>
          <w:rFonts w:asciiTheme="minorHAnsi" w:hAnsiTheme="minorHAnsi" w:cstheme="minorHAnsi"/>
        </w:rPr>
        <w:t xml:space="preserve"> Table 15</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5490"/>
        <w:gridCol w:w="1398"/>
        <w:gridCol w:w="2742"/>
      </w:tblGrid>
      <w:tr w:rsidR="005206BA" w:rsidRPr="005206BA" w:rsidTr="007044A5">
        <w:tc>
          <w:tcPr>
            <w:tcW w:w="5490" w:type="dxa"/>
          </w:tcPr>
          <w:p w:rsidR="005206BA" w:rsidRPr="005206BA" w:rsidRDefault="005206BA" w:rsidP="005206BA">
            <w:pPr>
              <w:rPr>
                <w:rFonts w:cstheme="minorHAnsi"/>
                <w:b/>
              </w:rPr>
            </w:pPr>
            <w:r w:rsidRPr="005206BA">
              <w:rPr>
                <w:rFonts w:cstheme="minorHAnsi"/>
                <w:b/>
              </w:rPr>
              <w:t>Test Description</w:t>
            </w:r>
          </w:p>
        </w:tc>
        <w:tc>
          <w:tcPr>
            <w:tcW w:w="1398" w:type="dxa"/>
          </w:tcPr>
          <w:p w:rsidR="005206BA" w:rsidRPr="005206BA" w:rsidRDefault="005206BA" w:rsidP="005206BA">
            <w:pPr>
              <w:rPr>
                <w:rFonts w:cstheme="minorHAnsi"/>
                <w:b/>
              </w:rPr>
            </w:pPr>
            <w:r w:rsidRPr="005206BA">
              <w:rPr>
                <w:rFonts w:cstheme="minorHAnsi"/>
                <w:b/>
              </w:rPr>
              <w:t>IEC 61993</w:t>
            </w:r>
          </w:p>
        </w:tc>
        <w:tc>
          <w:tcPr>
            <w:tcW w:w="2742" w:type="dxa"/>
          </w:tcPr>
          <w:p w:rsidR="005206BA" w:rsidRPr="005206BA" w:rsidRDefault="005206BA" w:rsidP="005206BA">
            <w:pPr>
              <w:rPr>
                <w:rFonts w:cstheme="minorHAnsi"/>
                <w:b/>
              </w:rPr>
            </w:pPr>
            <w:r w:rsidRPr="005206BA">
              <w:rPr>
                <w:rFonts w:cstheme="minorHAnsi"/>
                <w:b/>
              </w:rPr>
              <w:t>VDE Additions</w:t>
            </w:r>
          </w:p>
        </w:tc>
      </w:tr>
      <w:tr w:rsidR="005206BA" w:rsidRPr="005206BA" w:rsidTr="007044A5">
        <w:trPr>
          <w:trHeight w:val="247"/>
        </w:trPr>
        <w:tc>
          <w:tcPr>
            <w:tcW w:w="5490" w:type="dxa"/>
          </w:tcPr>
          <w:p w:rsidR="005206BA" w:rsidRPr="005206BA" w:rsidRDefault="005206BA" w:rsidP="005206BA">
            <w:pPr>
              <w:rPr>
                <w:rFonts w:cstheme="minorHAnsi"/>
              </w:rPr>
            </w:pPr>
            <w:r w:rsidRPr="005206BA">
              <w:rPr>
                <w:rFonts w:cstheme="minorHAnsi"/>
              </w:rPr>
              <w:t>General</w:t>
            </w:r>
          </w:p>
        </w:tc>
        <w:tc>
          <w:tcPr>
            <w:tcW w:w="1398" w:type="dxa"/>
          </w:tcPr>
          <w:p w:rsidR="005206BA" w:rsidRPr="005206BA" w:rsidRDefault="005206BA" w:rsidP="005206BA">
            <w:pPr>
              <w:rPr>
                <w:rFonts w:cstheme="minorHAnsi"/>
              </w:rPr>
            </w:pPr>
            <w:r w:rsidRPr="005206BA">
              <w:rPr>
                <w:rFonts w:cstheme="minorHAnsi"/>
              </w:rPr>
              <w:t>-</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Check for manufacturer’s documentation</w:t>
            </w:r>
          </w:p>
        </w:tc>
        <w:tc>
          <w:tcPr>
            <w:tcW w:w="1398" w:type="dxa"/>
          </w:tcPr>
          <w:p w:rsidR="005206BA" w:rsidRPr="005206BA" w:rsidRDefault="005206BA" w:rsidP="005206BA">
            <w:pPr>
              <w:rPr>
                <w:rFonts w:cstheme="minorHAnsi"/>
              </w:rPr>
            </w:pPr>
            <w:r w:rsidRPr="005206BA">
              <w:rPr>
                <w:rFonts w:cstheme="minorHAnsi"/>
              </w:rPr>
              <w:t>-</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Electrical test</w:t>
            </w:r>
          </w:p>
        </w:tc>
        <w:tc>
          <w:tcPr>
            <w:tcW w:w="1398" w:type="dxa"/>
          </w:tcPr>
          <w:p w:rsidR="005206BA" w:rsidRPr="005206BA" w:rsidRDefault="005206BA" w:rsidP="005206BA">
            <w:pPr>
              <w:rPr>
                <w:rFonts w:cstheme="minorHAnsi"/>
              </w:rPr>
            </w:pPr>
            <w:r w:rsidRPr="005206BA">
              <w:rPr>
                <w:rFonts w:cstheme="minorHAnsi"/>
              </w:rPr>
              <w:t>19.3</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Test of input sensor interface performance</w:t>
            </w:r>
          </w:p>
        </w:tc>
        <w:tc>
          <w:tcPr>
            <w:tcW w:w="1398" w:type="dxa"/>
          </w:tcPr>
          <w:p w:rsidR="005206BA" w:rsidRPr="005206BA" w:rsidRDefault="005206BA" w:rsidP="005206BA">
            <w:pPr>
              <w:rPr>
                <w:rFonts w:cstheme="minorHAnsi"/>
              </w:rPr>
            </w:pPr>
            <w:r w:rsidRPr="005206BA">
              <w:rPr>
                <w:rFonts w:cstheme="minorHAnsi"/>
              </w:rPr>
              <w:t>19.4</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Test of sensor input</w:t>
            </w:r>
          </w:p>
        </w:tc>
        <w:tc>
          <w:tcPr>
            <w:tcW w:w="1398" w:type="dxa"/>
          </w:tcPr>
          <w:p w:rsidR="005206BA" w:rsidRPr="005206BA" w:rsidRDefault="005206BA" w:rsidP="005206BA">
            <w:pPr>
              <w:rPr>
                <w:rFonts w:cstheme="minorHAnsi"/>
              </w:rPr>
            </w:pPr>
            <w:r w:rsidRPr="005206BA">
              <w:rPr>
                <w:rFonts w:cstheme="minorHAnsi"/>
              </w:rPr>
              <w:t>19.5</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Test of high speed output</w:t>
            </w:r>
          </w:p>
        </w:tc>
        <w:tc>
          <w:tcPr>
            <w:tcW w:w="1398" w:type="dxa"/>
          </w:tcPr>
          <w:p w:rsidR="005206BA" w:rsidRPr="005206BA" w:rsidRDefault="005206BA" w:rsidP="005206BA">
            <w:pPr>
              <w:rPr>
                <w:rFonts w:cstheme="minorHAnsi"/>
              </w:rPr>
            </w:pPr>
            <w:r w:rsidRPr="005206BA">
              <w:rPr>
                <w:rFonts w:cstheme="minorHAnsi"/>
              </w:rPr>
              <w:t>19.6</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High speed output interface performance</w:t>
            </w:r>
          </w:p>
        </w:tc>
        <w:tc>
          <w:tcPr>
            <w:tcW w:w="1398" w:type="dxa"/>
          </w:tcPr>
          <w:p w:rsidR="005206BA" w:rsidRPr="005206BA" w:rsidRDefault="005206BA" w:rsidP="005206BA">
            <w:pPr>
              <w:rPr>
                <w:rFonts w:cstheme="minorHAnsi"/>
              </w:rPr>
            </w:pPr>
            <w:r w:rsidRPr="005206BA">
              <w:rPr>
                <w:rFonts w:cstheme="minorHAnsi"/>
              </w:rPr>
              <w:t>19.7</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Output of undefined VDL messages</w:t>
            </w:r>
          </w:p>
        </w:tc>
        <w:tc>
          <w:tcPr>
            <w:tcW w:w="1398" w:type="dxa"/>
          </w:tcPr>
          <w:p w:rsidR="005206BA" w:rsidRPr="005206BA" w:rsidRDefault="005206BA" w:rsidP="005206BA">
            <w:pPr>
              <w:rPr>
                <w:rFonts w:cstheme="minorHAnsi"/>
              </w:rPr>
            </w:pPr>
            <w:r w:rsidRPr="005206BA">
              <w:rPr>
                <w:rFonts w:cstheme="minorHAnsi"/>
              </w:rPr>
              <w:t>19.8</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Test of high speed input</w:t>
            </w:r>
          </w:p>
        </w:tc>
        <w:tc>
          <w:tcPr>
            <w:tcW w:w="1398" w:type="dxa"/>
          </w:tcPr>
          <w:p w:rsidR="005206BA" w:rsidRPr="005206BA" w:rsidRDefault="005206BA" w:rsidP="005206BA">
            <w:pPr>
              <w:rPr>
                <w:rFonts w:cstheme="minorHAnsi"/>
              </w:rPr>
            </w:pPr>
            <w:r w:rsidRPr="005206BA">
              <w:rPr>
                <w:rFonts w:cstheme="minorHAnsi"/>
              </w:rPr>
              <w:t>19.9</w:t>
            </w:r>
          </w:p>
        </w:tc>
        <w:tc>
          <w:tcPr>
            <w:tcW w:w="2742" w:type="dxa"/>
          </w:tcPr>
          <w:p w:rsidR="005206BA" w:rsidRPr="005206BA" w:rsidRDefault="005206BA" w:rsidP="005206BA">
            <w:pPr>
              <w:rPr>
                <w:rFonts w:cstheme="minorHAnsi"/>
              </w:rPr>
            </w:pPr>
            <w:r w:rsidRPr="005206BA">
              <w:rPr>
                <w:rFonts w:cstheme="minorHAnsi"/>
              </w:rPr>
              <w:t>-</w:t>
            </w:r>
          </w:p>
        </w:tc>
      </w:tr>
    </w:tbl>
    <w:p w:rsidR="005206BA" w:rsidRDefault="007044A5" w:rsidP="007044A5">
      <w:pPr>
        <w:pStyle w:val="Caption"/>
      </w:pPr>
      <w:bookmarkStart w:id="147" w:name="_Toc465672551"/>
      <w:r>
        <w:t xml:space="preserve">Table </w:t>
      </w:r>
      <w:r w:rsidR="00E8166E">
        <w:fldChar w:fldCharType="begin"/>
      </w:r>
      <w:r w:rsidR="00E8166E">
        <w:instrText xml:space="preserve"> SEQ Table \* ARABIC </w:instrText>
      </w:r>
      <w:r w:rsidR="00E8166E">
        <w:fldChar w:fldCharType="separate"/>
      </w:r>
      <w:r>
        <w:rPr>
          <w:noProof/>
        </w:rPr>
        <w:t>15</w:t>
      </w:r>
      <w:r w:rsidR="00E8166E">
        <w:rPr>
          <w:noProof/>
        </w:rPr>
        <w:fldChar w:fldCharType="end"/>
      </w:r>
      <w:r>
        <w:t xml:space="preserve"> - </w:t>
      </w:r>
      <w:r w:rsidRPr="00F41D0F">
        <w:t>Transport layer tests for VDE</w:t>
      </w:r>
      <w:bookmarkEnd w:id="147"/>
      <w:r w:rsidRPr="00F41D0F">
        <w:t xml:space="preserve"> </w:t>
      </w:r>
    </w:p>
    <w:p w:rsidR="00380430" w:rsidRDefault="00380430">
      <w:r>
        <w:br w:type="page"/>
      </w:r>
    </w:p>
    <w:p w:rsidR="007044A5" w:rsidRPr="005206BA" w:rsidRDefault="007044A5" w:rsidP="007044A5"/>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148" w:name="_Toc456425908"/>
      <w:bookmarkStart w:id="149" w:name="_Toc476134661"/>
      <w:r w:rsidRPr="005206BA">
        <w:rPr>
          <w:rFonts w:asciiTheme="minorHAnsi" w:hAnsiTheme="minorHAnsi" w:cstheme="minorHAnsi"/>
          <w:szCs w:val="22"/>
        </w:rPr>
        <w:t>Long-range functionality tests</w:t>
      </w:r>
      <w:bookmarkEnd w:id="148"/>
      <w:bookmarkEnd w:id="149"/>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Follow the method described in IEC 61993, 20.  The various tests, with exceptions relating to </w:t>
      </w:r>
      <w:r w:rsidR="008B19DC">
        <w:rPr>
          <w:rFonts w:asciiTheme="minorHAnsi" w:hAnsiTheme="minorHAnsi" w:cstheme="minorHAnsi"/>
        </w:rPr>
        <w:t xml:space="preserve">ASM and </w:t>
      </w:r>
      <w:r w:rsidRPr="005206BA">
        <w:rPr>
          <w:rFonts w:asciiTheme="minorHAnsi" w:hAnsiTheme="minorHAnsi" w:cstheme="minorHAnsi"/>
        </w:rPr>
        <w:t>VDE is listed in</w:t>
      </w:r>
      <w:r w:rsidR="007044A5">
        <w:rPr>
          <w:rFonts w:asciiTheme="minorHAnsi" w:hAnsiTheme="minorHAnsi" w:cstheme="minorHAnsi"/>
        </w:rPr>
        <w:t xml:space="preserve"> Table 16</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5131"/>
        <w:gridCol w:w="2249"/>
        <w:gridCol w:w="2250"/>
      </w:tblGrid>
      <w:tr w:rsidR="005206BA" w:rsidRPr="005206BA" w:rsidTr="007044A5">
        <w:tc>
          <w:tcPr>
            <w:tcW w:w="5131" w:type="dxa"/>
          </w:tcPr>
          <w:p w:rsidR="005206BA" w:rsidRPr="005206BA" w:rsidRDefault="005206BA" w:rsidP="005206BA">
            <w:pPr>
              <w:rPr>
                <w:rFonts w:cstheme="minorHAnsi"/>
                <w:b/>
              </w:rPr>
            </w:pPr>
            <w:r w:rsidRPr="005206BA">
              <w:rPr>
                <w:rFonts w:cstheme="minorHAnsi"/>
                <w:b/>
              </w:rPr>
              <w:t>Test Description</w:t>
            </w:r>
          </w:p>
        </w:tc>
        <w:tc>
          <w:tcPr>
            <w:tcW w:w="2249" w:type="dxa"/>
          </w:tcPr>
          <w:p w:rsidR="005206BA" w:rsidRPr="005206BA" w:rsidRDefault="005206BA" w:rsidP="005206BA">
            <w:pPr>
              <w:rPr>
                <w:rFonts w:cstheme="minorHAnsi"/>
                <w:b/>
              </w:rPr>
            </w:pPr>
            <w:r w:rsidRPr="005206BA">
              <w:rPr>
                <w:rFonts w:cstheme="minorHAnsi"/>
                <w:b/>
              </w:rPr>
              <w:t>IEC 61993</w:t>
            </w:r>
          </w:p>
        </w:tc>
        <w:tc>
          <w:tcPr>
            <w:tcW w:w="2250" w:type="dxa"/>
          </w:tcPr>
          <w:p w:rsidR="005206BA" w:rsidRPr="005206BA" w:rsidRDefault="005206BA" w:rsidP="005206BA">
            <w:pPr>
              <w:rPr>
                <w:rFonts w:cstheme="minorHAnsi"/>
                <w:b/>
              </w:rPr>
            </w:pPr>
            <w:r w:rsidRPr="005206BA">
              <w:rPr>
                <w:rFonts w:cstheme="minorHAnsi"/>
                <w:b/>
              </w:rPr>
              <w:t>VDE Additions</w:t>
            </w:r>
          </w:p>
        </w:tc>
      </w:tr>
      <w:tr w:rsidR="005206BA" w:rsidRPr="005206BA" w:rsidTr="007044A5">
        <w:trPr>
          <w:trHeight w:val="247"/>
        </w:trPr>
        <w:tc>
          <w:tcPr>
            <w:tcW w:w="5131" w:type="dxa"/>
          </w:tcPr>
          <w:p w:rsidR="005206BA" w:rsidRPr="005206BA" w:rsidRDefault="005206BA" w:rsidP="005206BA">
            <w:pPr>
              <w:rPr>
                <w:rFonts w:cstheme="minorHAnsi"/>
              </w:rPr>
            </w:pPr>
            <w:r w:rsidRPr="005206BA">
              <w:rPr>
                <w:rFonts w:cstheme="minorHAnsi"/>
              </w:rPr>
              <w:t>Long-range application by two-way interface</w:t>
            </w:r>
          </w:p>
        </w:tc>
        <w:tc>
          <w:tcPr>
            <w:tcW w:w="2249" w:type="dxa"/>
          </w:tcPr>
          <w:p w:rsidR="005206BA" w:rsidRPr="005206BA" w:rsidRDefault="005206BA" w:rsidP="005206BA">
            <w:pPr>
              <w:rPr>
                <w:rFonts w:cstheme="minorHAnsi"/>
              </w:rPr>
            </w:pPr>
            <w:r w:rsidRPr="005206BA">
              <w:rPr>
                <w:rFonts w:cstheme="minorHAnsi"/>
              </w:rPr>
              <w:t>21.1</w:t>
            </w:r>
          </w:p>
        </w:tc>
        <w:tc>
          <w:tcPr>
            <w:tcW w:w="2250"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131" w:type="dxa"/>
          </w:tcPr>
          <w:p w:rsidR="005206BA" w:rsidRPr="005206BA" w:rsidRDefault="005206BA" w:rsidP="005206BA">
            <w:pPr>
              <w:rPr>
                <w:rFonts w:cstheme="minorHAnsi"/>
              </w:rPr>
            </w:pPr>
            <w:r w:rsidRPr="005206BA">
              <w:rPr>
                <w:rFonts w:cstheme="minorHAnsi"/>
              </w:rPr>
              <w:t>Long-range application by broadcast</w:t>
            </w:r>
          </w:p>
        </w:tc>
        <w:tc>
          <w:tcPr>
            <w:tcW w:w="2249" w:type="dxa"/>
          </w:tcPr>
          <w:p w:rsidR="005206BA" w:rsidRPr="005206BA" w:rsidRDefault="005206BA" w:rsidP="005206BA">
            <w:pPr>
              <w:rPr>
                <w:rFonts w:cstheme="minorHAnsi"/>
              </w:rPr>
            </w:pPr>
            <w:r w:rsidRPr="005206BA">
              <w:rPr>
                <w:rFonts w:cstheme="minorHAnsi"/>
              </w:rPr>
              <w:t>20.2</w:t>
            </w:r>
          </w:p>
        </w:tc>
        <w:tc>
          <w:tcPr>
            <w:tcW w:w="2250" w:type="dxa"/>
          </w:tcPr>
          <w:p w:rsidR="005206BA" w:rsidRPr="005206BA" w:rsidRDefault="005206BA" w:rsidP="005206BA">
            <w:pPr>
              <w:rPr>
                <w:rFonts w:cstheme="minorHAnsi"/>
              </w:rPr>
            </w:pPr>
          </w:p>
        </w:tc>
      </w:tr>
    </w:tbl>
    <w:p w:rsidR="005206BA" w:rsidRPr="005206BA" w:rsidRDefault="007044A5" w:rsidP="007044A5">
      <w:pPr>
        <w:pStyle w:val="Caption"/>
        <w:rPr>
          <w:rFonts w:cstheme="minorHAnsi"/>
        </w:rPr>
      </w:pPr>
      <w:bookmarkStart w:id="150" w:name="_Toc465672552"/>
      <w:r>
        <w:t xml:space="preserve">Table </w:t>
      </w:r>
      <w:r w:rsidR="00E8166E">
        <w:fldChar w:fldCharType="begin"/>
      </w:r>
      <w:r w:rsidR="00E8166E">
        <w:instrText xml:space="preserve"> SEQ Table \* ARABIC </w:instrText>
      </w:r>
      <w:r w:rsidR="00E8166E">
        <w:fldChar w:fldCharType="separate"/>
      </w:r>
      <w:r>
        <w:rPr>
          <w:noProof/>
        </w:rPr>
        <w:t>16</w:t>
      </w:r>
      <w:r w:rsidR="00E8166E">
        <w:rPr>
          <w:noProof/>
        </w:rPr>
        <w:fldChar w:fldCharType="end"/>
      </w:r>
      <w:r>
        <w:t xml:space="preserve"> - </w:t>
      </w:r>
      <w:r w:rsidRPr="00317AD7">
        <w:t>Transport layer tests for VDE</w:t>
      </w:r>
      <w:bookmarkEnd w:id="150"/>
      <w:r w:rsidRPr="00317AD7">
        <w:t xml:space="preserve"> </w:t>
      </w:r>
    </w:p>
    <w:p w:rsidR="005206BA" w:rsidRPr="005206BA" w:rsidRDefault="005206BA" w:rsidP="005206BA">
      <w:pPr>
        <w:spacing w:line="200" w:lineRule="exact"/>
        <w:rPr>
          <w:rFonts w:asciiTheme="minorHAnsi" w:hAnsiTheme="minorHAnsi" w:cstheme="minorHAnsi"/>
        </w:rPr>
      </w:pPr>
      <w:r w:rsidRPr="005206BA">
        <w:rPr>
          <w:rFonts w:asciiTheme="minorHAnsi" w:hAnsiTheme="minorHAnsi" w:cstheme="minorHAnsi"/>
        </w:rPr>
        <w:t>16 Concurrent Mode tests</w:t>
      </w:r>
    </w:p>
    <w:p w:rsidR="005206BA" w:rsidRDefault="005206BA" w:rsidP="005206BA">
      <w:pPr>
        <w:spacing w:line="200" w:lineRule="exact"/>
        <w:rPr>
          <w:rFonts w:asciiTheme="minorHAnsi" w:hAnsiTheme="minorHAnsi" w:cstheme="minorHAnsi"/>
        </w:rPr>
      </w:pPr>
      <w:r w:rsidRPr="005206BA">
        <w:rPr>
          <w:rFonts w:asciiTheme="minorHAnsi" w:hAnsiTheme="minorHAnsi" w:cstheme="minorHAnsi"/>
        </w:rPr>
        <w:t>Check that Rx operation is functional when fully loaded with 100% traffic loading on all Rx channels:</w:t>
      </w:r>
    </w:p>
    <w:p w:rsidR="00F674C3" w:rsidRPr="005206BA" w:rsidRDefault="00F674C3" w:rsidP="005206BA">
      <w:pPr>
        <w:spacing w:line="200" w:lineRule="exact"/>
        <w:rPr>
          <w:rFonts w:asciiTheme="minorHAnsi" w:hAnsiTheme="minorHAnsi" w:cstheme="minorHAnsi"/>
        </w:rPr>
      </w:pPr>
    </w:p>
    <w:p w:rsidR="005206BA" w:rsidRPr="005206BA" w:rsidRDefault="005206BA" w:rsidP="00F674C3">
      <w:pPr>
        <w:pStyle w:val="ListParagraph"/>
        <w:widowControl w:val="0"/>
        <w:numPr>
          <w:ilvl w:val="0"/>
          <w:numId w:val="50"/>
        </w:numPr>
        <w:spacing w:line="200" w:lineRule="exact"/>
        <w:contextualSpacing/>
        <w:rPr>
          <w:rFonts w:asciiTheme="minorHAnsi" w:hAnsiTheme="minorHAnsi" w:cstheme="minorHAnsi"/>
        </w:rPr>
      </w:pPr>
      <w:r w:rsidRPr="005206BA">
        <w:rPr>
          <w:rFonts w:asciiTheme="minorHAnsi" w:hAnsiTheme="minorHAnsi" w:cstheme="minorHAnsi"/>
        </w:rPr>
        <w:t>AIS 1</w:t>
      </w:r>
    </w:p>
    <w:p w:rsidR="005206BA" w:rsidRPr="005206BA" w:rsidRDefault="005206BA" w:rsidP="00F674C3">
      <w:pPr>
        <w:pStyle w:val="ListParagraph"/>
        <w:widowControl w:val="0"/>
        <w:numPr>
          <w:ilvl w:val="0"/>
          <w:numId w:val="50"/>
        </w:numPr>
        <w:spacing w:line="200" w:lineRule="exact"/>
        <w:contextualSpacing/>
        <w:rPr>
          <w:rFonts w:asciiTheme="minorHAnsi" w:hAnsiTheme="minorHAnsi" w:cstheme="minorHAnsi"/>
        </w:rPr>
      </w:pPr>
      <w:r w:rsidRPr="005206BA">
        <w:rPr>
          <w:rFonts w:asciiTheme="minorHAnsi" w:hAnsiTheme="minorHAnsi" w:cstheme="minorHAnsi"/>
        </w:rPr>
        <w:t>AIS 2</w:t>
      </w:r>
    </w:p>
    <w:p w:rsidR="005206BA" w:rsidRPr="005206BA" w:rsidRDefault="005206BA" w:rsidP="00F674C3">
      <w:pPr>
        <w:pStyle w:val="ListParagraph"/>
        <w:widowControl w:val="0"/>
        <w:numPr>
          <w:ilvl w:val="0"/>
          <w:numId w:val="50"/>
        </w:numPr>
        <w:spacing w:line="200" w:lineRule="exact"/>
        <w:contextualSpacing/>
        <w:rPr>
          <w:rFonts w:asciiTheme="minorHAnsi" w:hAnsiTheme="minorHAnsi" w:cstheme="minorHAnsi"/>
        </w:rPr>
      </w:pPr>
      <w:r w:rsidRPr="005206BA">
        <w:rPr>
          <w:rFonts w:asciiTheme="minorHAnsi" w:hAnsiTheme="minorHAnsi" w:cstheme="minorHAnsi"/>
        </w:rPr>
        <w:t>ASM 1</w:t>
      </w:r>
    </w:p>
    <w:p w:rsidR="005206BA" w:rsidRPr="005206BA" w:rsidRDefault="005206BA" w:rsidP="00F674C3">
      <w:pPr>
        <w:pStyle w:val="ListParagraph"/>
        <w:widowControl w:val="0"/>
        <w:numPr>
          <w:ilvl w:val="0"/>
          <w:numId w:val="50"/>
        </w:numPr>
        <w:spacing w:line="200" w:lineRule="exact"/>
        <w:contextualSpacing/>
        <w:rPr>
          <w:rFonts w:asciiTheme="minorHAnsi" w:hAnsiTheme="minorHAnsi" w:cstheme="minorHAnsi"/>
        </w:rPr>
      </w:pPr>
      <w:r w:rsidRPr="005206BA">
        <w:rPr>
          <w:rFonts w:asciiTheme="minorHAnsi" w:hAnsiTheme="minorHAnsi" w:cstheme="minorHAnsi"/>
        </w:rPr>
        <w:t>ASM 2</w:t>
      </w:r>
    </w:p>
    <w:p w:rsidR="005206BA" w:rsidRPr="005206BA" w:rsidRDefault="005206BA" w:rsidP="00F674C3">
      <w:pPr>
        <w:pStyle w:val="ListParagraph"/>
        <w:widowControl w:val="0"/>
        <w:numPr>
          <w:ilvl w:val="0"/>
          <w:numId w:val="50"/>
        </w:numPr>
        <w:spacing w:line="200" w:lineRule="exact"/>
        <w:contextualSpacing/>
        <w:rPr>
          <w:rFonts w:asciiTheme="minorHAnsi" w:hAnsiTheme="minorHAnsi" w:cstheme="minorHAnsi"/>
        </w:rPr>
      </w:pPr>
      <w:r w:rsidRPr="005206BA">
        <w:rPr>
          <w:rFonts w:asciiTheme="minorHAnsi" w:hAnsiTheme="minorHAnsi" w:cstheme="minorHAnsi"/>
        </w:rPr>
        <w:t>VDE 25 / 50 / 100</w:t>
      </w:r>
    </w:p>
    <w:p w:rsidR="005206BA" w:rsidRPr="005206BA" w:rsidRDefault="005206BA" w:rsidP="005206BA">
      <w:pPr>
        <w:spacing w:line="200" w:lineRule="exact"/>
        <w:rPr>
          <w:rFonts w:asciiTheme="minorHAnsi" w:hAnsiTheme="minorHAnsi" w:cstheme="minorHAnsi"/>
        </w:rPr>
      </w:pPr>
    </w:p>
    <w:p w:rsidR="005206BA" w:rsidRPr="005206BA" w:rsidRDefault="005206BA" w:rsidP="005206BA">
      <w:pPr>
        <w:spacing w:line="200" w:lineRule="exact"/>
        <w:rPr>
          <w:rFonts w:asciiTheme="minorHAnsi" w:hAnsiTheme="minorHAnsi" w:cstheme="minorHAnsi"/>
        </w:rPr>
      </w:pPr>
      <w:r w:rsidRPr="005206BA">
        <w:rPr>
          <w:rFonts w:asciiTheme="minorHAnsi" w:hAnsiTheme="minorHAnsi" w:cstheme="minorHAnsi"/>
        </w:rPr>
        <w:t>Check that an AIS Tx will always pre-empt an ASM or VDE transmission.</w:t>
      </w:r>
    </w:p>
    <w:p w:rsidR="005206BA" w:rsidRPr="005206BA" w:rsidRDefault="005206BA" w:rsidP="005206BA">
      <w:pPr>
        <w:rPr>
          <w:rFonts w:asciiTheme="minorHAnsi" w:hAnsiTheme="minorHAnsi" w:cstheme="minorHAnsi"/>
        </w:rPr>
      </w:pPr>
    </w:p>
    <w:p w:rsidR="005206BA" w:rsidRPr="000308EA" w:rsidRDefault="00F674C3" w:rsidP="00F674C3">
      <w:pPr>
        <w:rPr>
          <w:rFonts w:asciiTheme="minorHAnsi" w:hAnsiTheme="minorHAnsi" w:cstheme="minorHAnsi"/>
          <w:i/>
        </w:rPr>
      </w:pPr>
      <w:r w:rsidRPr="000308EA">
        <w:rPr>
          <w:rFonts w:asciiTheme="minorHAnsi" w:hAnsiTheme="minorHAnsi" w:cstheme="minorHAnsi"/>
          <w:i/>
        </w:rPr>
        <w:t>Note</w:t>
      </w:r>
      <w:r w:rsidR="005206BA" w:rsidRPr="000308EA">
        <w:rPr>
          <w:rFonts w:asciiTheme="minorHAnsi" w:hAnsiTheme="minorHAnsi" w:cstheme="minorHAnsi"/>
          <w:i/>
        </w:rPr>
        <w:t>:</w:t>
      </w:r>
      <w:r w:rsidRPr="000308EA">
        <w:rPr>
          <w:rFonts w:asciiTheme="minorHAnsi" w:hAnsiTheme="minorHAnsi" w:cstheme="minorHAnsi"/>
          <w:i/>
        </w:rPr>
        <w:t xml:space="preserve">  Msg27 Tx on channels 75 and 76 needs to be </w:t>
      </w:r>
      <w:r w:rsidR="007044A5" w:rsidRPr="000308EA">
        <w:rPr>
          <w:rFonts w:asciiTheme="minorHAnsi" w:hAnsiTheme="minorHAnsi" w:cstheme="minorHAnsi"/>
          <w:i/>
        </w:rPr>
        <w:t>considered</w:t>
      </w:r>
    </w:p>
    <w:p w:rsidR="005206BA" w:rsidRPr="005206BA" w:rsidRDefault="005206BA" w:rsidP="005206BA">
      <w:pPr>
        <w:rPr>
          <w:rFonts w:asciiTheme="minorHAnsi" w:hAnsiTheme="minorHAnsi" w:cstheme="minorHAnsi"/>
        </w:rPr>
      </w:pPr>
    </w:p>
    <w:p w:rsidR="005206BA" w:rsidRPr="005206BA" w:rsidRDefault="005206BA">
      <w:pPr>
        <w:rPr>
          <w:rFonts w:asciiTheme="minorHAnsi" w:hAnsiTheme="minorHAnsi" w:cstheme="minorHAnsi"/>
        </w:rPr>
      </w:pPr>
    </w:p>
    <w:sectPr w:rsidR="005206BA" w:rsidRPr="005206BA" w:rsidSect="004B091C">
      <w:headerReference w:type="even" r:id="rId10"/>
      <w:headerReference w:type="default" r:id="rId11"/>
      <w:footerReference w:type="default" r:id="rId12"/>
      <w:headerReference w:type="first" r:id="rId13"/>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166E" w:rsidRDefault="00E8166E" w:rsidP="005206BA">
      <w:r>
        <w:separator/>
      </w:r>
    </w:p>
  </w:endnote>
  <w:endnote w:type="continuationSeparator" w:id="0">
    <w:p w:rsidR="00E8166E" w:rsidRDefault="00E8166E" w:rsidP="0052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3378063"/>
      <w:docPartObj>
        <w:docPartGallery w:val="Page Numbers (Bottom of Page)"/>
        <w:docPartUnique/>
      </w:docPartObj>
    </w:sdtPr>
    <w:sdtEndPr>
      <w:rPr>
        <w:color w:val="808080" w:themeColor="background1" w:themeShade="80"/>
        <w:spacing w:val="60"/>
      </w:rPr>
    </w:sdtEndPr>
    <w:sdtContent>
      <w:p w:rsidR="009F442B" w:rsidRDefault="009F442B">
        <w:pPr>
          <w:pStyle w:val="Footer"/>
          <w:pBdr>
            <w:top w:val="single" w:sz="4" w:space="1" w:color="D9D9D9" w:themeColor="background1" w:themeShade="D9"/>
          </w:pBdr>
          <w:jc w:val="right"/>
        </w:pPr>
        <w:r>
          <w:fldChar w:fldCharType="begin"/>
        </w:r>
        <w:r>
          <w:instrText xml:space="preserve"> PAGE   \* MERGEFORMAT </w:instrText>
        </w:r>
        <w:r>
          <w:fldChar w:fldCharType="separate"/>
        </w:r>
        <w:r w:rsidR="00D374BF">
          <w:rPr>
            <w:noProof/>
          </w:rPr>
          <w:t>2</w:t>
        </w:r>
        <w:r>
          <w:rPr>
            <w:noProof/>
          </w:rPr>
          <w:fldChar w:fldCharType="end"/>
        </w:r>
        <w:r>
          <w:t xml:space="preserve"> | </w:t>
        </w:r>
        <w:r>
          <w:rPr>
            <w:color w:val="808080" w:themeColor="background1" w:themeShade="80"/>
            <w:spacing w:val="60"/>
          </w:rPr>
          <w:t>Page</w:t>
        </w:r>
      </w:p>
    </w:sdtContent>
  </w:sdt>
  <w:p w:rsidR="009F442B" w:rsidRDefault="009F44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166E" w:rsidRDefault="00E8166E" w:rsidP="005206BA">
      <w:r>
        <w:separator/>
      </w:r>
    </w:p>
  </w:footnote>
  <w:footnote w:type="continuationSeparator" w:id="0">
    <w:p w:rsidR="00E8166E" w:rsidRDefault="00E8166E" w:rsidP="005206BA">
      <w:r>
        <w:continuationSeparator/>
      </w:r>
    </w:p>
  </w:footnote>
  <w:footnote w:id="1">
    <w:p w:rsidR="009F442B" w:rsidRPr="00A7190C" w:rsidRDefault="009F442B" w:rsidP="005206BA">
      <w:pPr>
        <w:pStyle w:val="FootnoteText"/>
        <w:rPr>
          <w:lang w:val="en-US"/>
        </w:rPr>
      </w:pPr>
      <w:r>
        <w:rPr>
          <w:rStyle w:val="FootnoteReference"/>
        </w:rPr>
        <w:footnoteRef/>
      </w:r>
      <w:r>
        <w:t xml:space="preserve"> </w:t>
      </w:r>
      <w:r>
        <w:rPr>
          <w:lang w:val="en-US"/>
        </w:rPr>
        <w:t>IEC 61993, clause 9.1.1.2 Power supply refers to IEC 60945.  IEC 60945, clause 5.2.1 specifies 3% on nominal power supply voltage (24VDC?)</w:t>
      </w:r>
    </w:p>
  </w:footnote>
  <w:footnote w:id="2">
    <w:p w:rsidR="009F442B" w:rsidRPr="007A339E" w:rsidRDefault="009F442B" w:rsidP="005206BA">
      <w:pPr>
        <w:pStyle w:val="FootnoteText"/>
        <w:rPr>
          <w:lang w:val="en-US"/>
        </w:rPr>
      </w:pPr>
      <w:r>
        <w:rPr>
          <w:rStyle w:val="FootnoteReference"/>
        </w:rPr>
        <w:footnoteRef/>
      </w:r>
      <w:r>
        <w:t xml:space="preserve"> </w:t>
      </w:r>
      <w:r>
        <w:rPr>
          <w:lang w:val="en-US"/>
        </w:rPr>
        <w:t>IEC 60945, clause 5.2.2 specifies +30% / -10% of nominal supply voltage.</w:t>
      </w:r>
    </w:p>
  </w:footnote>
  <w:footnote w:id="3">
    <w:p w:rsidR="009F442B" w:rsidRPr="00CA32F0" w:rsidRDefault="009F442B" w:rsidP="005206BA">
      <w:pPr>
        <w:pStyle w:val="FootnoteText"/>
        <w:rPr>
          <w:lang w:val="en-US"/>
        </w:rPr>
      </w:pPr>
      <w:r>
        <w:rPr>
          <w:rStyle w:val="FootnoteReference"/>
        </w:rPr>
        <w:footnoteRef/>
      </w:r>
      <w:r>
        <w:t xml:space="preserve"> </w:t>
      </w:r>
      <w:r>
        <w:rPr>
          <w:lang w:val="en-US"/>
        </w:rPr>
        <w:t xml:space="preserve">An external signal must be made available for this test.  </w:t>
      </w:r>
    </w:p>
  </w:footnote>
  <w:footnote w:id="4">
    <w:p w:rsidR="009F442B" w:rsidRPr="00204812" w:rsidRDefault="009F442B" w:rsidP="005206BA">
      <w:pPr>
        <w:pStyle w:val="FootnoteText"/>
        <w:rPr>
          <w:lang w:val="en-US"/>
        </w:rPr>
      </w:pPr>
      <w:r>
        <w:rPr>
          <w:rStyle w:val="FootnoteReference"/>
        </w:rPr>
        <w:footnoteRef/>
      </w:r>
      <w:r>
        <w:t xml:space="preserve"> </w:t>
      </w:r>
      <w:r>
        <w:rPr>
          <w:lang w:val="en-US"/>
        </w:rPr>
        <w:t>ASM, QPSK, 25 kHz, no coding.</w:t>
      </w:r>
    </w:p>
  </w:footnote>
  <w:footnote w:id="5">
    <w:p w:rsidR="009F442B" w:rsidRPr="0042670C" w:rsidRDefault="009F442B" w:rsidP="005206BA">
      <w:pPr>
        <w:pStyle w:val="FootnoteText"/>
        <w:rPr>
          <w:lang w:val="en-US"/>
        </w:rPr>
      </w:pPr>
      <w:r>
        <w:rPr>
          <w:rStyle w:val="FootnoteReference"/>
        </w:rPr>
        <w:footnoteRef/>
      </w:r>
      <w:r>
        <w:t xml:space="preserve"> </w:t>
      </w:r>
      <w:r>
        <w:rPr>
          <w:lang w:val="en-US"/>
        </w:rPr>
        <w:t>QPSK, no coding.</w:t>
      </w:r>
    </w:p>
  </w:footnote>
  <w:footnote w:id="6">
    <w:p w:rsidR="009F442B" w:rsidRPr="0042670C" w:rsidRDefault="009F442B" w:rsidP="005206BA">
      <w:pPr>
        <w:pStyle w:val="FootnoteText"/>
        <w:rPr>
          <w:lang w:val="en-US"/>
        </w:rPr>
      </w:pPr>
      <w:r>
        <w:rPr>
          <w:rStyle w:val="FootnoteReference"/>
        </w:rPr>
        <w:footnoteRef/>
      </w:r>
      <w:r>
        <w:t xml:space="preserve"> </w:t>
      </w:r>
      <w:r>
        <w:rPr>
          <w:lang w:val="en-US"/>
        </w:rPr>
        <w:t>8PSK, no coding.</w:t>
      </w:r>
    </w:p>
  </w:footnote>
  <w:footnote w:id="7">
    <w:p w:rsidR="009F442B" w:rsidRPr="0042670C" w:rsidRDefault="009F442B" w:rsidP="005206BA">
      <w:pPr>
        <w:pStyle w:val="FootnoteText"/>
        <w:rPr>
          <w:lang w:val="en-US"/>
        </w:rPr>
      </w:pPr>
      <w:r>
        <w:rPr>
          <w:rStyle w:val="FootnoteReference"/>
        </w:rPr>
        <w:footnoteRef/>
      </w:r>
      <w:r>
        <w:t xml:space="preserve"> </w:t>
      </w:r>
      <w:r>
        <w:rPr>
          <w:lang w:val="en-US"/>
        </w:rPr>
        <w:t>16QAM, no coding.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53D" w:rsidRDefault="00E8166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451047" o:spid="_x0000_s2050" type="#_x0000_t136" style="position:absolute;margin-left:0;margin-top:0;width:655.8pt;height:81.95pt;rotation:315;z-index:-25163929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53D" w:rsidRDefault="00E8166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451048" o:spid="_x0000_s2051" type="#_x0000_t136" style="position:absolute;margin-left:0;margin-top:0;width:655.8pt;height:81.95pt;rotation:315;z-index:-25163724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91C" w:rsidRDefault="00E8166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451046" o:spid="_x0000_s2049" type="#_x0000_t136" style="position:absolute;margin-left:0;margin-top:0;width:655.8pt;height:81.95pt;rotation:315;z-index:-25164134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p w:rsidR="004B091C" w:rsidRDefault="004B091C">
    <w:pPr>
      <w:pStyle w:val="Header"/>
    </w:pPr>
  </w:p>
  <w:p w:rsidR="004B091C" w:rsidRDefault="004B091C">
    <w:pPr>
      <w:pStyle w:val="Header"/>
    </w:pPr>
  </w:p>
  <w:p w:rsidR="004B091C" w:rsidRDefault="004B091C">
    <w:pPr>
      <w:pStyle w:val="Header"/>
    </w:pPr>
  </w:p>
  <w:p w:rsidR="004B091C" w:rsidRDefault="004B091C">
    <w:pPr>
      <w:pStyle w:val="Header"/>
    </w:pPr>
  </w:p>
  <w:p w:rsidR="004B091C" w:rsidRDefault="004B091C">
    <w:pPr>
      <w:pStyle w:val="Header"/>
    </w:pPr>
  </w:p>
  <w:p w:rsidR="004B091C" w:rsidRDefault="004B091C">
    <w:pPr>
      <w:pStyle w:val="Header"/>
    </w:pPr>
  </w:p>
  <w:p w:rsidR="004B091C" w:rsidRDefault="004B091C">
    <w:pPr>
      <w:pStyle w:val="Header"/>
    </w:pPr>
  </w:p>
  <w:p w:rsidR="004B091C" w:rsidRDefault="004B091C">
    <w:pPr>
      <w:pStyle w:val="Header"/>
    </w:pPr>
  </w:p>
  <w:p w:rsidR="004B091C" w:rsidRDefault="004B09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D8EAB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986BAC8"/>
    <w:lvl w:ilvl="0">
      <w:start w:val="1"/>
      <w:numFmt w:val="decimal"/>
      <w:lvlText w:val="%1."/>
      <w:lvlJc w:val="left"/>
      <w:pPr>
        <w:tabs>
          <w:tab w:val="num" w:pos="1492"/>
        </w:tabs>
        <w:ind w:left="1492" w:hanging="360"/>
      </w:pPr>
    </w:lvl>
  </w:abstractNum>
  <w:abstractNum w:abstractNumId="2">
    <w:nsid w:val="FFFFFF7D"/>
    <w:multiLevelType w:val="singleLevel"/>
    <w:tmpl w:val="24CE62E2"/>
    <w:lvl w:ilvl="0">
      <w:start w:val="1"/>
      <w:numFmt w:val="decimal"/>
      <w:lvlText w:val="%1."/>
      <w:lvlJc w:val="left"/>
      <w:pPr>
        <w:tabs>
          <w:tab w:val="num" w:pos="1209"/>
        </w:tabs>
        <w:ind w:left="1209" w:hanging="360"/>
      </w:pPr>
    </w:lvl>
  </w:abstractNum>
  <w:abstractNum w:abstractNumId="3">
    <w:nsid w:val="FFFFFF7E"/>
    <w:multiLevelType w:val="singleLevel"/>
    <w:tmpl w:val="F81862F8"/>
    <w:lvl w:ilvl="0">
      <w:start w:val="1"/>
      <w:numFmt w:val="decimal"/>
      <w:lvlText w:val="%1."/>
      <w:lvlJc w:val="left"/>
      <w:pPr>
        <w:tabs>
          <w:tab w:val="num" w:pos="926"/>
        </w:tabs>
        <w:ind w:left="926" w:hanging="360"/>
      </w:pPr>
    </w:lvl>
  </w:abstractNum>
  <w:abstractNum w:abstractNumId="4">
    <w:nsid w:val="FFFFFF7F"/>
    <w:multiLevelType w:val="singleLevel"/>
    <w:tmpl w:val="3BE4F3E6"/>
    <w:lvl w:ilvl="0">
      <w:start w:val="1"/>
      <w:numFmt w:val="decimal"/>
      <w:lvlText w:val="%1."/>
      <w:lvlJc w:val="left"/>
      <w:pPr>
        <w:tabs>
          <w:tab w:val="num" w:pos="643"/>
        </w:tabs>
        <w:ind w:left="643" w:hanging="360"/>
      </w:pPr>
    </w:lvl>
  </w:abstractNum>
  <w:abstractNum w:abstractNumId="5">
    <w:nsid w:val="FFFFFF80"/>
    <w:multiLevelType w:val="singleLevel"/>
    <w:tmpl w:val="FF82E682"/>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87C2978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834EE02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D80CC1A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71A96A0"/>
    <w:lvl w:ilvl="0">
      <w:start w:val="1"/>
      <w:numFmt w:val="decimal"/>
      <w:lvlText w:val="%1."/>
      <w:lvlJc w:val="left"/>
      <w:pPr>
        <w:tabs>
          <w:tab w:val="num" w:pos="360"/>
        </w:tabs>
        <w:ind w:left="360" w:hanging="360"/>
      </w:pPr>
    </w:lvl>
  </w:abstractNum>
  <w:abstractNum w:abstractNumId="10">
    <w:nsid w:val="FFFFFF89"/>
    <w:multiLevelType w:val="singleLevel"/>
    <w:tmpl w:val="74A2D054"/>
    <w:lvl w:ilvl="0">
      <w:start w:val="1"/>
      <w:numFmt w:val="bullet"/>
      <w:lvlText w:val=""/>
      <w:lvlJc w:val="left"/>
      <w:pPr>
        <w:tabs>
          <w:tab w:val="num" w:pos="360"/>
        </w:tabs>
        <w:ind w:left="360" w:hanging="360"/>
      </w:pPr>
      <w:rPr>
        <w:rFonts w:ascii="Symbol" w:hAnsi="Symbol" w:hint="default"/>
      </w:rPr>
    </w:lvl>
  </w:abstractNum>
  <w:abstractNum w:abstractNumId="11">
    <w:nsid w:val="0075431C"/>
    <w:multiLevelType w:val="hybridMultilevel"/>
    <w:tmpl w:val="E80E1A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9647974"/>
    <w:multiLevelType w:val="multilevel"/>
    <w:tmpl w:val="C5AAC566"/>
    <w:lvl w:ilvl="0">
      <w:start w:val="1"/>
      <w:numFmt w:val="decimal"/>
      <w:suff w:val="space"/>
      <w:lvlText w:val="%1"/>
      <w:lvlJc w:val="left"/>
      <w:pPr>
        <w:ind w:left="0" w:firstLine="0"/>
      </w:pPr>
      <w:rPr>
        <w:rFonts w:ascii="Calibri" w:hAnsi="Calibri" w:hint="default"/>
        <w:b/>
        <w:i/>
        <w:sz w:val="2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ADD6DDB"/>
    <w:multiLevelType w:val="hybridMultilevel"/>
    <w:tmpl w:val="8B62AA9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0F6F4CF3"/>
    <w:multiLevelType w:val="hybridMultilevel"/>
    <w:tmpl w:val="92987CFC"/>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C16413C"/>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1CD0026D"/>
    <w:multiLevelType w:val="hybridMultilevel"/>
    <w:tmpl w:val="49546EF6"/>
    <w:lvl w:ilvl="0" w:tplc="D48A35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2A55CB8"/>
    <w:multiLevelType w:val="hybridMultilevel"/>
    <w:tmpl w:val="69DED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32459BF"/>
    <w:multiLevelType w:val="multilevel"/>
    <w:tmpl w:val="00EA853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nsid w:val="23CF7FDE"/>
    <w:multiLevelType w:val="hybridMultilevel"/>
    <w:tmpl w:val="57500462"/>
    <w:lvl w:ilvl="0" w:tplc="3FD09DD4">
      <w:start w:val="5"/>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D817C2C"/>
    <w:multiLevelType w:val="hybridMultilevel"/>
    <w:tmpl w:val="F22E8A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2F440A70"/>
    <w:multiLevelType w:val="hybridMultilevel"/>
    <w:tmpl w:val="3FAAA6AA"/>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0987926"/>
    <w:multiLevelType w:val="hybridMultilevel"/>
    <w:tmpl w:val="EF646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7992450"/>
    <w:multiLevelType w:val="hybridMultilevel"/>
    <w:tmpl w:val="AF1083E0"/>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E102322"/>
    <w:multiLevelType w:val="hybridMultilevel"/>
    <w:tmpl w:val="29368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2801BC"/>
    <w:multiLevelType w:val="hybridMultilevel"/>
    <w:tmpl w:val="9370C9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20C1165"/>
    <w:multiLevelType w:val="hybridMultilevel"/>
    <w:tmpl w:val="F4C245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4A3728C"/>
    <w:multiLevelType w:val="multilevel"/>
    <w:tmpl w:val="3EBACF92"/>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nsid w:val="4C7867F7"/>
    <w:multiLevelType w:val="hybridMultilevel"/>
    <w:tmpl w:val="C8308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410388"/>
    <w:multiLevelType w:val="hybridMultilevel"/>
    <w:tmpl w:val="EF646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00426A"/>
    <w:multiLevelType w:val="hybridMultilevel"/>
    <w:tmpl w:val="5BC29A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6EAC0E22"/>
    <w:multiLevelType w:val="multilevel"/>
    <w:tmpl w:val="9C68EC5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nsid w:val="73B836B0"/>
    <w:multiLevelType w:val="multilevel"/>
    <w:tmpl w:val="DF2E8C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33">
    <w:nsid w:val="7D085CE6"/>
    <w:multiLevelType w:val="hybridMultilevel"/>
    <w:tmpl w:val="3F3AE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32"/>
  </w:num>
  <w:num w:numId="3">
    <w:abstractNumId w:val="32"/>
  </w:num>
  <w:num w:numId="4">
    <w:abstractNumId w:val="32"/>
  </w:num>
  <w:num w:numId="5">
    <w:abstractNumId w:val="32"/>
  </w:num>
  <w:num w:numId="6">
    <w:abstractNumId w:val="32"/>
  </w:num>
  <w:num w:numId="7">
    <w:abstractNumId w:val="32"/>
  </w:num>
  <w:num w:numId="8">
    <w:abstractNumId w:val="32"/>
  </w:num>
  <w:num w:numId="9">
    <w:abstractNumId w:val="32"/>
  </w:num>
  <w:num w:numId="10">
    <w:abstractNumId w:val="27"/>
  </w:num>
  <w:num w:numId="11">
    <w:abstractNumId w:val="27"/>
  </w:num>
  <w:num w:numId="12">
    <w:abstractNumId w:val="27"/>
  </w:num>
  <w:num w:numId="13">
    <w:abstractNumId w:val="27"/>
  </w:num>
  <w:num w:numId="14">
    <w:abstractNumId w:val="12"/>
  </w:num>
  <w:num w:numId="15">
    <w:abstractNumId w:val="12"/>
  </w:num>
  <w:num w:numId="16">
    <w:abstractNumId w:val="12"/>
  </w:num>
  <w:num w:numId="17">
    <w:abstractNumId w:val="12"/>
  </w:num>
  <w:num w:numId="18">
    <w:abstractNumId w:val="12"/>
  </w:num>
  <w:num w:numId="19">
    <w:abstractNumId w:val="27"/>
  </w:num>
  <w:num w:numId="20">
    <w:abstractNumId w:val="31"/>
  </w:num>
  <w:num w:numId="21">
    <w:abstractNumId w:val="18"/>
  </w:num>
  <w:num w:numId="22">
    <w:abstractNumId w:val="0"/>
  </w:num>
  <w:num w:numId="23">
    <w:abstractNumId w:val="1"/>
  </w:num>
  <w:num w:numId="24">
    <w:abstractNumId w:val="2"/>
  </w:num>
  <w:num w:numId="25">
    <w:abstractNumId w:val="3"/>
  </w:num>
  <w:num w:numId="26">
    <w:abstractNumId w:val="4"/>
  </w:num>
  <w:num w:numId="27">
    <w:abstractNumId w:val="9"/>
  </w:num>
  <w:num w:numId="28">
    <w:abstractNumId w:val="5"/>
  </w:num>
  <w:num w:numId="29">
    <w:abstractNumId w:val="6"/>
  </w:num>
  <w:num w:numId="30">
    <w:abstractNumId w:val="7"/>
  </w:num>
  <w:num w:numId="31">
    <w:abstractNumId w:val="8"/>
  </w:num>
  <w:num w:numId="32">
    <w:abstractNumId w:val="10"/>
  </w:num>
  <w:num w:numId="33">
    <w:abstractNumId w:val="15"/>
  </w:num>
  <w:num w:numId="34">
    <w:abstractNumId w:val="16"/>
  </w:num>
  <w:num w:numId="35">
    <w:abstractNumId w:val="23"/>
  </w:num>
  <w:num w:numId="36">
    <w:abstractNumId w:val="19"/>
  </w:num>
  <w:num w:numId="37">
    <w:abstractNumId w:val="28"/>
  </w:num>
  <w:num w:numId="38">
    <w:abstractNumId w:val="33"/>
  </w:num>
  <w:num w:numId="39">
    <w:abstractNumId w:val="17"/>
  </w:num>
  <w:num w:numId="40">
    <w:abstractNumId w:val="11"/>
  </w:num>
  <w:num w:numId="41">
    <w:abstractNumId w:val="22"/>
  </w:num>
  <w:num w:numId="42">
    <w:abstractNumId w:val="25"/>
  </w:num>
  <w:num w:numId="43">
    <w:abstractNumId w:val="20"/>
  </w:num>
  <w:num w:numId="44">
    <w:abstractNumId w:val="29"/>
  </w:num>
  <w:num w:numId="45">
    <w:abstractNumId w:val="24"/>
  </w:num>
  <w:num w:numId="46">
    <w:abstractNumId w:val="26"/>
  </w:num>
  <w:num w:numId="47">
    <w:abstractNumId w:val="14"/>
  </w:num>
  <w:num w:numId="48">
    <w:abstractNumId w:val="30"/>
  </w:num>
  <w:num w:numId="49">
    <w:abstractNumId w:val="21"/>
  </w:num>
  <w:num w:numId="50">
    <w:abstractNumId w:val="13"/>
  </w:num>
  <w:num w:numId="51">
    <w:abstractNumId w:val="27"/>
  </w:num>
  <w:num w:numId="52">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6BA"/>
    <w:rsid w:val="000021F7"/>
    <w:rsid w:val="00003B6A"/>
    <w:rsid w:val="00005C33"/>
    <w:rsid w:val="000136B4"/>
    <w:rsid w:val="00015C5E"/>
    <w:rsid w:val="0001658B"/>
    <w:rsid w:val="00017AC4"/>
    <w:rsid w:val="00026D5B"/>
    <w:rsid w:val="00027268"/>
    <w:rsid w:val="000308EA"/>
    <w:rsid w:val="00030B21"/>
    <w:rsid w:val="0003348E"/>
    <w:rsid w:val="00033A05"/>
    <w:rsid w:val="00035545"/>
    <w:rsid w:val="00037325"/>
    <w:rsid w:val="00041A88"/>
    <w:rsid w:val="00044B34"/>
    <w:rsid w:val="0004534F"/>
    <w:rsid w:val="0005086C"/>
    <w:rsid w:val="0005213E"/>
    <w:rsid w:val="00055882"/>
    <w:rsid w:val="00055928"/>
    <w:rsid w:val="00055BD2"/>
    <w:rsid w:val="000608C7"/>
    <w:rsid w:val="000609A0"/>
    <w:rsid w:val="00061941"/>
    <w:rsid w:val="00066278"/>
    <w:rsid w:val="00071918"/>
    <w:rsid w:val="00081D98"/>
    <w:rsid w:val="00082AFF"/>
    <w:rsid w:val="00091388"/>
    <w:rsid w:val="00091AB2"/>
    <w:rsid w:val="00096642"/>
    <w:rsid w:val="00096C39"/>
    <w:rsid w:val="000A1632"/>
    <w:rsid w:val="000A2A9D"/>
    <w:rsid w:val="000A6A56"/>
    <w:rsid w:val="000B1F80"/>
    <w:rsid w:val="000B56CA"/>
    <w:rsid w:val="000B7173"/>
    <w:rsid w:val="000C0E25"/>
    <w:rsid w:val="000C2A88"/>
    <w:rsid w:val="000C42AA"/>
    <w:rsid w:val="000C53B7"/>
    <w:rsid w:val="000C5C06"/>
    <w:rsid w:val="000D01A7"/>
    <w:rsid w:val="000D36ED"/>
    <w:rsid w:val="000E3E5A"/>
    <w:rsid w:val="000E5278"/>
    <w:rsid w:val="000E7913"/>
    <w:rsid w:val="000F2C02"/>
    <w:rsid w:val="000F384A"/>
    <w:rsid w:val="000F439E"/>
    <w:rsid w:val="000F467A"/>
    <w:rsid w:val="000F7291"/>
    <w:rsid w:val="001013E4"/>
    <w:rsid w:val="0010622C"/>
    <w:rsid w:val="001072FD"/>
    <w:rsid w:val="00116BE4"/>
    <w:rsid w:val="00120F9F"/>
    <w:rsid w:val="00124122"/>
    <w:rsid w:val="00130A60"/>
    <w:rsid w:val="00133CD5"/>
    <w:rsid w:val="00135EC8"/>
    <w:rsid w:val="00137372"/>
    <w:rsid w:val="001433C5"/>
    <w:rsid w:val="00143DBB"/>
    <w:rsid w:val="001463C5"/>
    <w:rsid w:val="0015388C"/>
    <w:rsid w:val="001550EE"/>
    <w:rsid w:val="00162714"/>
    <w:rsid w:val="00163BA9"/>
    <w:rsid w:val="00171904"/>
    <w:rsid w:val="00172682"/>
    <w:rsid w:val="00175997"/>
    <w:rsid w:val="00176566"/>
    <w:rsid w:val="00186498"/>
    <w:rsid w:val="00187E0E"/>
    <w:rsid w:val="00192068"/>
    <w:rsid w:val="001936B0"/>
    <w:rsid w:val="0019437C"/>
    <w:rsid w:val="00195720"/>
    <w:rsid w:val="00195F27"/>
    <w:rsid w:val="00196028"/>
    <w:rsid w:val="001A09D7"/>
    <w:rsid w:val="001A1570"/>
    <w:rsid w:val="001A2AAC"/>
    <w:rsid w:val="001A4A44"/>
    <w:rsid w:val="001A6205"/>
    <w:rsid w:val="001A6FE3"/>
    <w:rsid w:val="001B0CAF"/>
    <w:rsid w:val="001B14F0"/>
    <w:rsid w:val="001B24CA"/>
    <w:rsid w:val="001B2F3A"/>
    <w:rsid w:val="001B7AA1"/>
    <w:rsid w:val="001C03B8"/>
    <w:rsid w:val="001C148C"/>
    <w:rsid w:val="001C5433"/>
    <w:rsid w:val="001D06E0"/>
    <w:rsid w:val="001D10DA"/>
    <w:rsid w:val="001D2F43"/>
    <w:rsid w:val="001D56EA"/>
    <w:rsid w:val="001E2297"/>
    <w:rsid w:val="001E3591"/>
    <w:rsid w:val="001E3AF4"/>
    <w:rsid w:val="001E4D5E"/>
    <w:rsid w:val="001E62B2"/>
    <w:rsid w:val="001F1271"/>
    <w:rsid w:val="001F1D7A"/>
    <w:rsid w:val="001F520A"/>
    <w:rsid w:val="001F6291"/>
    <w:rsid w:val="00201CE3"/>
    <w:rsid w:val="00203928"/>
    <w:rsid w:val="00204BA3"/>
    <w:rsid w:val="00204C75"/>
    <w:rsid w:val="002101E7"/>
    <w:rsid w:val="00211A72"/>
    <w:rsid w:val="00212758"/>
    <w:rsid w:val="00215DE2"/>
    <w:rsid w:val="0023253E"/>
    <w:rsid w:val="00235B3B"/>
    <w:rsid w:val="00240DAC"/>
    <w:rsid w:val="00241D8D"/>
    <w:rsid w:val="002455D4"/>
    <w:rsid w:val="002463DA"/>
    <w:rsid w:val="00257A76"/>
    <w:rsid w:val="00257F70"/>
    <w:rsid w:val="00260E85"/>
    <w:rsid w:val="00261521"/>
    <w:rsid w:val="0027602C"/>
    <w:rsid w:val="00277B61"/>
    <w:rsid w:val="00277D73"/>
    <w:rsid w:val="002805F4"/>
    <w:rsid w:val="0028082D"/>
    <w:rsid w:val="00283A23"/>
    <w:rsid w:val="002857AD"/>
    <w:rsid w:val="0028635C"/>
    <w:rsid w:val="00292008"/>
    <w:rsid w:val="002927CB"/>
    <w:rsid w:val="00293F44"/>
    <w:rsid w:val="00294005"/>
    <w:rsid w:val="0029550D"/>
    <w:rsid w:val="00295EE7"/>
    <w:rsid w:val="002A2D0B"/>
    <w:rsid w:val="002B3FD8"/>
    <w:rsid w:val="002C006D"/>
    <w:rsid w:val="002C1D2E"/>
    <w:rsid w:val="002C720C"/>
    <w:rsid w:val="002D031C"/>
    <w:rsid w:val="002E20C1"/>
    <w:rsid w:val="002E41C0"/>
    <w:rsid w:val="002F24F7"/>
    <w:rsid w:val="002F7552"/>
    <w:rsid w:val="00300791"/>
    <w:rsid w:val="003023B9"/>
    <w:rsid w:val="00306397"/>
    <w:rsid w:val="003112D7"/>
    <w:rsid w:val="00311DBC"/>
    <w:rsid w:val="00315F07"/>
    <w:rsid w:val="00317F86"/>
    <w:rsid w:val="0032170F"/>
    <w:rsid w:val="0032246F"/>
    <w:rsid w:val="003224D2"/>
    <w:rsid w:val="00326C00"/>
    <w:rsid w:val="00332C49"/>
    <w:rsid w:val="00333874"/>
    <w:rsid w:val="003342DC"/>
    <w:rsid w:val="00336B60"/>
    <w:rsid w:val="00343E3E"/>
    <w:rsid w:val="00345A77"/>
    <w:rsid w:val="00345FB9"/>
    <w:rsid w:val="0034628F"/>
    <w:rsid w:val="003477B8"/>
    <w:rsid w:val="0036264C"/>
    <w:rsid w:val="00362D96"/>
    <w:rsid w:val="00365A35"/>
    <w:rsid w:val="00371652"/>
    <w:rsid w:val="003721A2"/>
    <w:rsid w:val="00374340"/>
    <w:rsid w:val="00377449"/>
    <w:rsid w:val="00380430"/>
    <w:rsid w:val="0038281D"/>
    <w:rsid w:val="00383BA4"/>
    <w:rsid w:val="0038415E"/>
    <w:rsid w:val="00384EC8"/>
    <w:rsid w:val="00386556"/>
    <w:rsid w:val="003913EC"/>
    <w:rsid w:val="00397E6A"/>
    <w:rsid w:val="003A21B4"/>
    <w:rsid w:val="003A5D9E"/>
    <w:rsid w:val="003A6879"/>
    <w:rsid w:val="003A6E43"/>
    <w:rsid w:val="003A7044"/>
    <w:rsid w:val="003B06F4"/>
    <w:rsid w:val="003B1711"/>
    <w:rsid w:val="003B43AF"/>
    <w:rsid w:val="003B49C7"/>
    <w:rsid w:val="003B5308"/>
    <w:rsid w:val="003B5B80"/>
    <w:rsid w:val="003C0998"/>
    <w:rsid w:val="003C3EC3"/>
    <w:rsid w:val="003C5E2E"/>
    <w:rsid w:val="003D35D1"/>
    <w:rsid w:val="003D4161"/>
    <w:rsid w:val="003E18CE"/>
    <w:rsid w:val="003E473B"/>
    <w:rsid w:val="003E7FAC"/>
    <w:rsid w:val="003F0F4A"/>
    <w:rsid w:val="003F37E8"/>
    <w:rsid w:val="003F3FA3"/>
    <w:rsid w:val="00401CB3"/>
    <w:rsid w:val="0040633D"/>
    <w:rsid w:val="00407F86"/>
    <w:rsid w:val="00411F21"/>
    <w:rsid w:val="004157B5"/>
    <w:rsid w:val="00416767"/>
    <w:rsid w:val="004171AD"/>
    <w:rsid w:val="00423375"/>
    <w:rsid w:val="00424F0F"/>
    <w:rsid w:val="00430806"/>
    <w:rsid w:val="00432A48"/>
    <w:rsid w:val="004367D5"/>
    <w:rsid w:val="00440B95"/>
    <w:rsid w:val="00441E87"/>
    <w:rsid w:val="004440CA"/>
    <w:rsid w:val="00445AA2"/>
    <w:rsid w:val="00451B14"/>
    <w:rsid w:val="00455DAD"/>
    <w:rsid w:val="004578DA"/>
    <w:rsid w:val="004610E5"/>
    <w:rsid w:val="00461EA4"/>
    <w:rsid w:val="00462CA0"/>
    <w:rsid w:val="0046376E"/>
    <w:rsid w:val="004640BC"/>
    <w:rsid w:val="00467DBE"/>
    <w:rsid w:val="00470028"/>
    <w:rsid w:val="004702E4"/>
    <w:rsid w:val="004713CF"/>
    <w:rsid w:val="00473409"/>
    <w:rsid w:val="00473FBD"/>
    <w:rsid w:val="004811E7"/>
    <w:rsid w:val="0048199F"/>
    <w:rsid w:val="00487413"/>
    <w:rsid w:val="004A13B7"/>
    <w:rsid w:val="004A39C1"/>
    <w:rsid w:val="004B091C"/>
    <w:rsid w:val="004B0BF3"/>
    <w:rsid w:val="004B3B0A"/>
    <w:rsid w:val="004C1234"/>
    <w:rsid w:val="004C3284"/>
    <w:rsid w:val="004C534E"/>
    <w:rsid w:val="004D295D"/>
    <w:rsid w:val="004D5736"/>
    <w:rsid w:val="004D7386"/>
    <w:rsid w:val="004D7C94"/>
    <w:rsid w:val="004E2CAF"/>
    <w:rsid w:val="004E5877"/>
    <w:rsid w:val="004E6F35"/>
    <w:rsid w:val="004E7209"/>
    <w:rsid w:val="004F0319"/>
    <w:rsid w:val="004F1A79"/>
    <w:rsid w:val="004F22DC"/>
    <w:rsid w:val="004F2A4E"/>
    <w:rsid w:val="004F5157"/>
    <w:rsid w:val="00500A9D"/>
    <w:rsid w:val="00501028"/>
    <w:rsid w:val="005022F4"/>
    <w:rsid w:val="005023AF"/>
    <w:rsid w:val="00503151"/>
    <w:rsid w:val="00503A1F"/>
    <w:rsid w:val="00504162"/>
    <w:rsid w:val="005049F6"/>
    <w:rsid w:val="005066C0"/>
    <w:rsid w:val="0051784C"/>
    <w:rsid w:val="005206BA"/>
    <w:rsid w:val="00521CA1"/>
    <w:rsid w:val="005245E6"/>
    <w:rsid w:val="00525BCA"/>
    <w:rsid w:val="00525DFF"/>
    <w:rsid w:val="00530281"/>
    <w:rsid w:val="0053101A"/>
    <w:rsid w:val="0054491F"/>
    <w:rsid w:val="0055040A"/>
    <w:rsid w:val="00557AC7"/>
    <w:rsid w:val="00564380"/>
    <w:rsid w:val="0056690B"/>
    <w:rsid w:val="00567CEA"/>
    <w:rsid w:val="00571F83"/>
    <w:rsid w:val="00572F85"/>
    <w:rsid w:val="00575DD7"/>
    <w:rsid w:val="0057737F"/>
    <w:rsid w:val="00577B91"/>
    <w:rsid w:val="00580B95"/>
    <w:rsid w:val="00591233"/>
    <w:rsid w:val="00594D91"/>
    <w:rsid w:val="005A1310"/>
    <w:rsid w:val="005B2231"/>
    <w:rsid w:val="005B383E"/>
    <w:rsid w:val="005B467F"/>
    <w:rsid w:val="005B4698"/>
    <w:rsid w:val="005B6E64"/>
    <w:rsid w:val="005C0417"/>
    <w:rsid w:val="005C2D3C"/>
    <w:rsid w:val="005C53CC"/>
    <w:rsid w:val="005C5B53"/>
    <w:rsid w:val="005C761F"/>
    <w:rsid w:val="005D0753"/>
    <w:rsid w:val="005D4F6D"/>
    <w:rsid w:val="005E0738"/>
    <w:rsid w:val="005E323C"/>
    <w:rsid w:val="005E380B"/>
    <w:rsid w:val="005E5E3F"/>
    <w:rsid w:val="005E6DD0"/>
    <w:rsid w:val="005E7FD5"/>
    <w:rsid w:val="005F3DC5"/>
    <w:rsid w:val="005F4040"/>
    <w:rsid w:val="005F4DE4"/>
    <w:rsid w:val="00601BB4"/>
    <w:rsid w:val="00601C1D"/>
    <w:rsid w:val="00601DA3"/>
    <w:rsid w:val="00601F70"/>
    <w:rsid w:val="0060359F"/>
    <w:rsid w:val="0060387A"/>
    <w:rsid w:val="006079E2"/>
    <w:rsid w:val="0061126F"/>
    <w:rsid w:val="00616550"/>
    <w:rsid w:val="0062012D"/>
    <w:rsid w:val="006219FE"/>
    <w:rsid w:val="006275AD"/>
    <w:rsid w:val="006346FA"/>
    <w:rsid w:val="0063628D"/>
    <w:rsid w:val="006365EE"/>
    <w:rsid w:val="00636CF5"/>
    <w:rsid w:val="00645D18"/>
    <w:rsid w:val="00646675"/>
    <w:rsid w:val="00646D5D"/>
    <w:rsid w:val="006513EE"/>
    <w:rsid w:val="00660307"/>
    <w:rsid w:val="006605C5"/>
    <w:rsid w:val="00666F3D"/>
    <w:rsid w:val="00667B61"/>
    <w:rsid w:val="00670D28"/>
    <w:rsid w:val="006721A9"/>
    <w:rsid w:val="00672426"/>
    <w:rsid w:val="00675738"/>
    <w:rsid w:val="00675D0C"/>
    <w:rsid w:val="00676C1F"/>
    <w:rsid w:val="0068151B"/>
    <w:rsid w:val="006844F1"/>
    <w:rsid w:val="006903B1"/>
    <w:rsid w:val="006914A4"/>
    <w:rsid w:val="00691C76"/>
    <w:rsid w:val="00692003"/>
    <w:rsid w:val="00693C27"/>
    <w:rsid w:val="006A3758"/>
    <w:rsid w:val="006A3A75"/>
    <w:rsid w:val="006A3B77"/>
    <w:rsid w:val="006C22CE"/>
    <w:rsid w:val="006C398D"/>
    <w:rsid w:val="006C6DCF"/>
    <w:rsid w:val="006D30B8"/>
    <w:rsid w:val="006D34EC"/>
    <w:rsid w:val="006D5364"/>
    <w:rsid w:val="006E7D82"/>
    <w:rsid w:val="006E7EA5"/>
    <w:rsid w:val="006F17B5"/>
    <w:rsid w:val="006F2789"/>
    <w:rsid w:val="006F420F"/>
    <w:rsid w:val="006F42BA"/>
    <w:rsid w:val="006F6301"/>
    <w:rsid w:val="006F6C21"/>
    <w:rsid w:val="00702A34"/>
    <w:rsid w:val="007044A5"/>
    <w:rsid w:val="00707812"/>
    <w:rsid w:val="007142B2"/>
    <w:rsid w:val="0071488D"/>
    <w:rsid w:val="0071574C"/>
    <w:rsid w:val="007170B1"/>
    <w:rsid w:val="00725766"/>
    <w:rsid w:val="0073125B"/>
    <w:rsid w:val="00733149"/>
    <w:rsid w:val="00733A8E"/>
    <w:rsid w:val="007362D9"/>
    <w:rsid w:val="00737FA2"/>
    <w:rsid w:val="00742417"/>
    <w:rsid w:val="007440E5"/>
    <w:rsid w:val="0074428C"/>
    <w:rsid w:val="00755540"/>
    <w:rsid w:val="0076104D"/>
    <w:rsid w:val="00767DAD"/>
    <w:rsid w:val="00770ACB"/>
    <w:rsid w:val="00771174"/>
    <w:rsid w:val="00781BE1"/>
    <w:rsid w:val="007829A6"/>
    <w:rsid w:val="0078360A"/>
    <w:rsid w:val="00790120"/>
    <w:rsid w:val="007901DB"/>
    <w:rsid w:val="00792F42"/>
    <w:rsid w:val="00792FF3"/>
    <w:rsid w:val="007A6F98"/>
    <w:rsid w:val="007B07A8"/>
    <w:rsid w:val="007B176D"/>
    <w:rsid w:val="007B253D"/>
    <w:rsid w:val="007B2D65"/>
    <w:rsid w:val="007B4ED7"/>
    <w:rsid w:val="007B572B"/>
    <w:rsid w:val="007B70B8"/>
    <w:rsid w:val="007C37FF"/>
    <w:rsid w:val="007C6A46"/>
    <w:rsid w:val="007C6C51"/>
    <w:rsid w:val="007D5345"/>
    <w:rsid w:val="007D5BFA"/>
    <w:rsid w:val="007E15E8"/>
    <w:rsid w:val="007E1D7B"/>
    <w:rsid w:val="007E34C3"/>
    <w:rsid w:val="007E3989"/>
    <w:rsid w:val="007E4263"/>
    <w:rsid w:val="007E6D3E"/>
    <w:rsid w:val="007F26CD"/>
    <w:rsid w:val="007F29FD"/>
    <w:rsid w:val="007F475D"/>
    <w:rsid w:val="007F4F97"/>
    <w:rsid w:val="007F6F95"/>
    <w:rsid w:val="008010E1"/>
    <w:rsid w:val="00802D1E"/>
    <w:rsid w:val="0080584E"/>
    <w:rsid w:val="00806474"/>
    <w:rsid w:val="0080776E"/>
    <w:rsid w:val="008125B6"/>
    <w:rsid w:val="008145FF"/>
    <w:rsid w:val="0081556A"/>
    <w:rsid w:val="00823B03"/>
    <w:rsid w:val="00825986"/>
    <w:rsid w:val="0082707A"/>
    <w:rsid w:val="00827F45"/>
    <w:rsid w:val="00830290"/>
    <w:rsid w:val="00830DFB"/>
    <w:rsid w:val="00830E26"/>
    <w:rsid w:val="00832DEE"/>
    <w:rsid w:val="0084054B"/>
    <w:rsid w:val="00847523"/>
    <w:rsid w:val="00850945"/>
    <w:rsid w:val="00850F5F"/>
    <w:rsid w:val="00852D98"/>
    <w:rsid w:val="0085327E"/>
    <w:rsid w:val="00854CD8"/>
    <w:rsid w:val="00855A6B"/>
    <w:rsid w:val="00855B6D"/>
    <w:rsid w:val="00855F79"/>
    <w:rsid w:val="00860053"/>
    <w:rsid w:val="00864B21"/>
    <w:rsid w:val="0086590C"/>
    <w:rsid w:val="008703D6"/>
    <w:rsid w:val="00872969"/>
    <w:rsid w:val="00874407"/>
    <w:rsid w:val="00874F4D"/>
    <w:rsid w:val="00876992"/>
    <w:rsid w:val="00877D1F"/>
    <w:rsid w:val="00887114"/>
    <w:rsid w:val="00887967"/>
    <w:rsid w:val="00894C9F"/>
    <w:rsid w:val="008B19DC"/>
    <w:rsid w:val="008B23BE"/>
    <w:rsid w:val="008B394D"/>
    <w:rsid w:val="008B719F"/>
    <w:rsid w:val="008C2253"/>
    <w:rsid w:val="008C268A"/>
    <w:rsid w:val="008C51F8"/>
    <w:rsid w:val="008C58D6"/>
    <w:rsid w:val="008C5B79"/>
    <w:rsid w:val="008C60B0"/>
    <w:rsid w:val="008C6203"/>
    <w:rsid w:val="008D0529"/>
    <w:rsid w:val="008D2123"/>
    <w:rsid w:val="008D5C1B"/>
    <w:rsid w:val="008E645A"/>
    <w:rsid w:val="008E6513"/>
    <w:rsid w:val="008E7EC0"/>
    <w:rsid w:val="008F46D3"/>
    <w:rsid w:val="008F72D5"/>
    <w:rsid w:val="008F7D82"/>
    <w:rsid w:val="00912E3F"/>
    <w:rsid w:val="00916B13"/>
    <w:rsid w:val="00921859"/>
    <w:rsid w:val="009218BD"/>
    <w:rsid w:val="00923620"/>
    <w:rsid w:val="00924821"/>
    <w:rsid w:val="009257ED"/>
    <w:rsid w:val="00927B7E"/>
    <w:rsid w:val="009307D1"/>
    <w:rsid w:val="00932F17"/>
    <w:rsid w:val="00936136"/>
    <w:rsid w:val="00936765"/>
    <w:rsid w:val="00943B8D"/>
    <w:rsid w:val="009462AC"/>
    <w:rsid w:val="0095156B"/>
    <w:rsid w:val="009518C3"/>
    <w:rsid w:val="009534B4"/>
    <w:rsid w:val="0096056B"/>
    <w:rsid w:val="00963448"/>
    <w:rsid w:val="00963FC2"/>
    <w:rsid w:val="009640ED"/>
    <w:rsid w:val="00966143"/>
    <w:rsid w:val="009662F0"/>
    <w:rsid w:val="009716EC"/>
    <w:rsid w:val="00972625"/>
    <w:rsid w:val="00973214"/>
    <w:rsid w:val="0097396B"/>
    <w:rsid w:val="00973FAB"/>
    <w:rsid w:val="00974258"/>
    <w:rsid w:val="009757E4"/>
    <w:rsid w:val="009763CD"/>
    <w:rsid w:val="00977754"/>
    <w:rsid w:val="0098413F"/>
    <w:rsid w:val="009854DE"/>
    <w:rsid w:val="009913AC"/>
    <w:rsid w:val="00993FF1"/>
    <w:rsid w:val="009A3D8A"/>
    <w:rsid w:val="009A76CF"/>
    <w:rsid w:val="009A7BE7"/>
    <w:rsid w:val="009B0A2F"/>
    <w:rsid w:val="009B3590"/>
    <w:rsid w:val="009B5C91"/>
    <w:rsid w:val="009B62AB"/>
    <w:rsid w:val="009B6474"/>
    <w:rsid w:val="009C5934"/>
    <w:rsid w:val="009D0DDA"/>
    <w:rsid w:val="009D4CAB"/>
    <w:rsid w:val="009D5E55"/>
    <w:rsid w:val="009E126D"/>
    <w:rsid w:val="009E1B48"/>
    <w:rsid w:val="009E20A6"/>
    <w:rsid w:val="009E5E43"/>
    <w:rsid w:val="009E66C2"/>
    <w:rsid w:val="009F0D81"/>
    <w:rsid w:val="009F3FD2"/>
    <w:rsid w:val="009F442B"/>
    <w:rsid w:val="009F648B"/>
    <w:rsid w:val="009F6AE5"/>
    <w:rsid w:val="009F70CC"/>
    <w:rsid w:val="009F7689"/>
    <w:rsid w:val="00A01C02"/>
    <w:rsid w:val="00A02338"/>
    <w:rsid w:val="00A0377E"/>
    <w:rsid w:val="00A049C5"/>
    <w:rsid w:val="00A06B67"/>
    <w:rsid w:val="00A12A5A"/>
    <w:rsid w:val="00A15C6D"/>
    <w:rsid w:val="00A22812"/>
    <w:rsid w:val="00A254DD"/>
    <w:rsid w:val="00A26CF6"/>
    <w:rsid w:val="00A26F27"/>
    <w:rsid w:val="00A271E8"/>
    <w:rsid w:val="00A27631"/>
    <w:rsid w:val="00A27EF4"/>
    <w:rsid w:val="00A32A34"/>
    <w:rsid w:val="00A34565"/>
    <w:rsid w:val="00A34C99"/>
    <w:rsid w:val="00A366F6"/>
    <w:rsid w:val="00A402C3"/>
    <w:rsid w:val="00A409C2"/>
    <w:rsid w:val="00A41B6B"/>
    <w:rsid w:val="00A4257B"/>
    <w:rsid w:val="00A43EC8"/>
    <w:rsid w:val="00A44C2D"/>
    <w:rsid w:val="00A47007"/>
    <w:rsid w:val="00A54BB7"/>
    <w:rsid w:val="00A60659"/>
    <w:rsid w:val="00A618CF"/>
    <w:rsid w:val="00A61DD7"/>
    <w:rsid w:val="00A75F8E"/>
    <w:rsid w:val="00A80406"/>
    <w:rsid w:val="00A81849"/>
    <w:rsid w:val="00A82DFC"/>
    <w:rsid w:val="00A87793"/>
    <w:rsid w:val="00A903AC"/>
    <w:rsid w:val="00A94233"/>
    <w:rsid w:val="00A963A3"/>
    <w:rsid w:val="00A97DDB"/>
    <w:rsid w:val="00AA080D"/>
    <w:rsid w:val="00AA2F0E"/>
    <w:rsid w:val="00AA62EC"/>
    <w:rsid w:val="00AB2DC2"/>
    <w:rsid w:val="00AB6C0A"/>
    <w:rsid w:val="00AB7929"/>
    <w:rsid w:val="00AC0178"/>
    <w:rsid w:val="00AC04B8"/>
    <w:rsid w:val="00AC050D"/>
    <w:rsid w:val="00AC4321"/>
    <w:rsid w:val="00AC7D06"/>
    <w:rsid w:val="00AD2449"/>
    <w:rsid w:val="00AD4854"/>
    <w:rsid w:val="00AD52E9"/>
    <w:rsid w:val="00AD6A2F"/>
    <w:rsid w:val="00AD7CF3"/>
    <w:rsid w:val="00AE0052"/>
    <w:rsid w:val="00AE1E7C"/>
    <w:rsid w:val="00AF4918"/>
    <w:rsid w:val="00B00EE8"/>
    <w:rsid w:val="00B02FD2"/>
    <w:rsid w:val="00B06B2A"/>
    <w:rsid w:val="00B12F57"/>
    <w:rsid w:val="00B161C4"/>
    <w:rsid w:val="00B16E53"/>
    <w:rsid w:val="00B17F5C"/>
    <w:rsid w:val="00B20166"/>
    <w:rsid w:val="00B20A2D"/>
    <w:rsid w:val="00B248EF"/>
    <w:rsid w:val="00B2590C"/>
    <w:rsid w:val="00B26ADF"/>
    <w:rsid w:val="00B26F37"/>
    <w:rsid w:val="00B31DF6"/>
    <w:rsid w:val="00B34816"/>
    <w:rsid w:val="00B44B4A"/>
    <w:rsid w:val="00B47A81"/>
    <w:rsid w:val="00B54A5A"/>
    <w:rsid w:val="00B54A92"/>
    <w:rsid w:val="00B61DC4"/>
    <w:rsid w:val="00B62FC4"/>
    <w:rsid w:val="00B6532D"/>
    <w:rsid w:val="00B66DB6"/>
    <w:rsid w:val="00B7749C"/>
    <w:rsid w:val="00B777D0"/>
    <w:rsid w:val="00B77F9C"/>
    <w:rsid w:val="00B85ECA"/>
    <w:rsid w:val="00B866E4"/>
    <w:rsid w:val="00B87B1F"/>
    <w:rsid w:val="00B94AEC"/>
    <w:rsid w:val="00B95F50"/>
    <w:rsid w:val="00B9689C"/>
    <w:rsid w:val="00B9771E"/>
    <w:rsid w:val="00BA306F"/>
    <w:rsid w:val="00BA3691"/>
    <w:rsid w:val="00BA61EF"/>
    <w:rsid w:val="00BA6A49"/>
    <w:rsid w:val="00BC3A8F"/>
    <w:rsid w:val="00BD3D90"/>
    <w:rsid w:val="00BD5338"/>
    <w:rsid w:val="00BE3690"/>
    <w:rsid w:val="00BE5ACD"/>
    <w:rsid w:val="00BE6341"/>
    <w:rsid w:val="00BE643B"/>
    <w:rsid w:val="00BF1510"/>
    <w:rsid w:val="00BF4048"/>
    <w:rsid w:val="00BF6B66"/>
    <w:rsid w:val="00C04926"/>
    <w:rsid w:val="00C06050"/>
    <w:rsid w:val="00C07F6B"/>
    <w:rsid w:val="00C10489"/>
    <w:rsid w:val="00C10D77"/>
    <w:rsid w:val="00C11CE8"/>
    <w:rsid w:val="00C12C01"/>
    <w:rsid w:val="00C12C0C"/>
    <w:rsid w:val="00C13D70"/>
    <w:rsid w:val="00C20B42"/>
    <w:rsid w:val="00C26F7D"/>
    <w:rsid w:val="00C304C5"/>
    <w:rsid w:val="00C323E5"/>
    <w:rsid w:val="00C339B3"/>
    <w:rsid w:val="00C3598D"/>
    <w:rsid w:val="00C362B9"/>
    <w:rsid w:val="00C40C9A"/>
    <w:rsid w:val="00C427AB"/>
    <w:rsid w:val="00C466B9"/>
    <w:rsid w:val="00C4795F"/>
    <w:rsid w:val="00C549C8"/>
    <w:rsid w:val="00C61A1F"/>
    <w:rsid w:val="00C629E1"/>
    <w:rsid w:val="00C6606D"/>
    <w:rsid w:val="00C71321"/>
    <w:rsid w:val="00C720D2"/>
    <w:rsid w:val="00C73A14"/>
    <w:rsid w:val="00C74E5E"/>
    <w:rsid w:val="00C75911"/>
    <w:rsid w:val="00C75B5A"/>
    <w:rsid w:val="00C77D64"/>
    <w:rsid w:val="00C77F1A"/>
    <w:rsid w:val="00C8084A"/>
    <w:rsid w:val="00C817AB"/>
    <w:rsid w:val="00C87009"/>
    <w:rsid w:val="00C87EA5"/>
    <w:rsid w:val="00C912A8"/>
    <w:rsid w:val="00C96078"/>
    <w:rsid w:val="00C96A04"/>
    <w:rsid w:val="00C9729B"/>
    <w:rsid w:val="00C97318"/>
    <w:rsid w:val="00CA3805"/>
    <w:rsid w:val="00CA4B4E"/>
    <w:rsid w:val="00CA50B5"/>
    <w:rsid w:val="00CB09CC"/>
    <w:rsid w:val="00CB10C7"/>
    <w:rsid w:val="00CB158A"/>
    <w:rsid w:val="00CB1BE2"/>
    <w:rsid w:val="00CB1D2D"/>
    <w:rsid w:val="00CB426D"/>
    <w:rsid w:val="00CB6840"/>
    <w:rsid w:val="00CB738D"/>
    <w:rsid w:val="00CC4329"/>
    <w:rsid w:val="00CC5EEB"/>
    <w:rsid w:val="00CC6E02"/>
    <w:rsid w:val="00CD0564"/>
    <w:rsid w:val="00CD4585"/>
    <w:rsid w:val="00CE292A"/>
    <w:rsid w:val="00CE3706"/>
    <w:rsid w:val="00CE62E6"/>
    <w:rsid w:val="00CE63C9"/>
    <w:rsid w:val="00CF2E3A"/>
    <w:rsid w:val="00CF664D"/>
    <w:rsid w:val="00D01ABC"/>
    <w:rsid w:val="00D035A0"/>
    <w:rsid w:val="00D05370"/>
    <w:rsid w:val="00D105AD"/>
    <w:rsid w:val="00D130B7"/>
    <w:rsid w:val="00D13AAC"/>
    <w:rsid w:val="00D14F7A"/>
    <w:rsid w:val="00D20B32"/>
    <w:rsid w:val="00D21722"/>
    <w:rsid w:val="00D23F95"/>
    <w:rsid w:val="00D27B29"/>
    <w:rsid w:val="00D33902"/>
    <w:rsid w:val="00D34490"/>
    <w:rsid w:val="00D374BF"/>
    <w:rsid w:val="00D500D6"/>
    <w:rsid w:val="00D514F3"/>
    <w:rsid w:val="00D52B0B"/>
    <w:rsid w:val="00D53012"/>
    <w:rsid w:val="00D563A1"/>
    <w:rsid w:val="00D6355A"/>
    <w:rsid w:val="00D64118"/>
    <w:rsid w:val="00D6707C"/>
    <w:rsid w:val="00D74D2D"/>
    <w:rsid w:val="00D77498"/>
    <w:rsid w:val="00D82F1C"/>
    <w:rsid w:val="00D91417"/>
    <w:rsid w:val="00D92138"/>
    <w:rsid w:val="00D967FD"/>
    <w:rsid w:val="00D9689B"/>
    <w:rsid w:val="00DA19A4"/>
    <w:rsid w:val="00DA3796"/>
    <w:rsid w:val="00DA455D"/>
    <w:rsid w:val="00DA4CF8"/>
    <w:rsid w:val="00DA6B83"/>
    <w:rsid w:val="00DA7A89"/>
    <w:rsid w:val="00DA7EBF"/>
    <w:rsid w:val="00DB059A"/>
    <w:rsid w:val="00DB0B95"/>
    <w:rsid w:val="00DB12ED"/>
    <w:rsid w:val="00DB184F"/>
    <w:rsid w:val="00DB3536"/>
    <w:rsid w:val="00DC04DB"/>
    <w:rsid w:val="00DC09B0"/>
    <w:rsid w:val="00DC1677"/>
    <w:rsid w:val="00DC5F71"/>
    <w:rsid w:val="00DD1542"/>
    <w:rsid w:val="00DE008D"/>
    <w:rsid w:val="00DE1343"/>
    <w:rsid w:val="00DE19D0"/>
    <w:rsid w:val="00DE53F7"/>
    <w:rsid w:val="00DE5418"/>
    <w:rsid w:val="00DF1429"/>
    <w:rsid w:val="00DF27A6"/>
    <w:rsid w:val="00DF617A"/>
    <w:rsid w:val="00E0371A"/>
    <w:rsid w:val="00E05496"/>
    <w:rsid w:val="00E05C9D"/>
    <w:rsid w:val="00E11412"/>
    <w:rsid w:val="00E13E3A"/>
    <w:rsid w:val="00E21F3C"/>
    <w:rsid w:val="00E23A7C"/>
    <w:rsid w:val="00E2485E"/>
    <w:rsid w:val="00E24E63"/>
    <w:rsid w:val="00E27BC6"/>
    <w:rsid w:val="00E3031C"/>
    <w:rsid w:val="00E31899"/>
    <w:rsid w:val="00E348F1"/>
    <w:rsid w:val="00E36D1E"/>
    <w:rsid w:val="00E41D7C"/>
    <w:rsid w:val="00E47EB7"/>
    <w:rsid w:val="00E548B5"/>
    <w:rsid w:val="00E6070D"/>
    <w:rsid w:val="00E65809"/>
    <w:rsid w:val="00E70219"/>
    <w:rsid w:val="00E72C9B"/>
    <w:rsid w:val="00E72E1F"/>
    <w:rsid w:val="00E75340"/>
    <w:rsid w:val="00E775AB"/>
    <w:rsid w:val="00E8166E"/>
    <w:rsid w:val="00E82DA4"/>
    <w:rsid w:val="00E8347F"/>
    <w:rsid w:val="00E92F05"/>
    <w:rsid w:val="00E96136"/>
    <w:rsid w:val="00E9689D"/>
    <w:rsid w:val="00EA3BB7"/>
    <w:rsid w:val="00EA44B4"/>
    <w:rsid w:val="00EB07CC"/>
    <w:rsid w:val="00EB0B76"/>
    <w:rsid w:val="00EB7598"/>
    <w:rsid w:val="00EC2B1D"/>
    <w:rsid w:val="00EC5B83"/>
    <w:rsid w:val="00EC7650"/>
    <w:rsid w:val="00EC7DA7"/>
    <w:rsid w:val="00ED6ED8"/>
    <w:rsid w:val="00ED7034"/>
    <w:rsid w:val="00EE0338"/>
    <w:rsid w:val="00F023BB"/>
    <w:rsid w:val="00F06941"/>
    <w:rsid w:val="00F07325"/>
    <w:rsid w:val="00F10333"/>
    <w:rsid w:val="00F1165F"/>
    <w:rsid w:val="00F17A0C"/>
    <w:rsid w:val="00F2074A"/>
    <w:rsid w:val="00F216EC"/>
    <w:rsid w:val="00F23B46"/>
    <w:rsid w:val="00F3450B"/>
    <w:rsid w:val="00F367BD"/>
    <w:rsid w:val="00F36F0E"/>
    <w:rsid w:val="00F37393"/>
    <w:rsid w:val="00F4101A"/>
    <w:rsid w:val="00F446FF"/>
    <w:rsid w:val="00F45951"/>
    <w:rsid w:val="00F53533"/>
    <w:rsid w:val="00F53606"/>
    <w:rsid w:val="00F5487A"/>
    <w:rsid w:val="00F674C3"/>
    <w:rsid w:val="00F727A7"/>
    <w:rsid w:val="00F7798A"/>
    <w:rsid w:val="00F81631"/>
    <w:rsid w:val="00F83A8C"/>
    <w:rsid w:val="00F95633"/>
    <w:rsid w:val="00F96C12"/>
    <w:rsid w:val="00F978F4"/>
    <w:rsid w:val="00FA0F3C"/>
    <w:rsid w:val="00FA21F0"/>
    <w:rsid w:val="00FA38BF"/>
    <w:rsid w:val="00FB0607"/>
    <w:rsid w:val="00FB1584"/>
    <w:rsid w:val="00FB267E"/>
    <w:rsid w:val="00FB3A7F"/>
    <w:rsid w:val="00FB746F"/>
    <w:rsid w:val="00FC1E37"/>
    <w:rsid w:val="00FC383E"/>
    <w:rsid w:val="00FC5346"/>
    <w:rsid w:val="00FD27ED"/>
    <w:rsid w:val="00FD40DA"/>
    <w:rsid w:val="00FD5303"/>
    <w:rsid w:val="00FE159C"/>
    <w:rsid w:val="00FE462C"/>
    <w:rsid w:val="00FF0D9F"/>
    <w:rsid w:val="00FF4C5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48E30A94-11B8-46E0-AB15-09264D81D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2D3C"/>
    <w:rPr>
      <w:rFonts w:eastAsiaTheme="minorEastAsia" w:cs="Calibri"/>
      <w:sz w:val="22"/>
      <w:szCs w:val="22"/>
    </w:rPr>
  </w:style>
  <w:style w:type="paragraph" w:styleId="Heading1">
    <w:name w:val="heading 1"/>
    <w:basedOn w:val="Normal"/>
    <w:next w:val="Normal"/>
    <w:link w:val="Heading1Char"/>
    <w:uiPriority w:val="9"/>
    <w:qFormat/>
    <w:rsid w:val="002E20C1"/>
    <w:pPr>
      <w:keepNext/>
      <w:numPr>
        <w:numId w:val="19"/>
      </w:numPr>
      <w:jc w:val="both"/>
      <w:outlineLvl w:val="0"/>
    </w:pPr>
    <w:rPr>
      <w:rFonts w:eastAsia="Times New Roman"/>
      <w:b/>
      <w:bCs/>
      <w:kern w:val="32"/>
      <w:szCs w:val="28"/>
    </w:rPr>
  </w:style>
  <w:style w:type="paragraph" w:styleId="Heading2">
    <w:name w:val="heading 2"/>
    <w:basedOn w:val="Normal"/>
    <w:next w:val="Normal"/>
    <w:link w:val="Heading2Char"/>
    <w:uiPriority w:val="9"/>
    <w:qFormat/>
    <w:rsid w:val="002E20C1"/>
    <w:pPr>
      <w:keepNext/>
      <w:numPr>
        <w:ilvl w:val="1"/>
        <w:numId w:val="19"/>
      </w:numPr>
      <w:jc w:val="both"/>
      <w:outlineLvl w:val="1"/>
    </w:pPr>
    <w:rPr>
      <w:rFonts w:eastAsia="Times New Roman"/>
      <w:b/>
      <w:bCs/>
      <w:i/>
      <w:iCs/>
    </w:rPr>
  </w:style>
  <w:style w:type="paragraph" w:styleId="Heading3">
    <w:name w:val="heading 3"/>
    <w:basedOn w:val="Normal"/>
    <w:next w:val="Normal"/>
    <w:link w:val="Heading3Char"/>
    <w:autoRedefine/>
    <w:uiPriority w:val="9"/>
    <w:qFormat/>
    <w:rsid w:val="002E20C1"/>
    <w:pPr>
      <w:keepNext/>
      <w:keepLines/>
      <w:numPr>
        <w:ilvl w:val="2"/>
        <w:numId w:val="19"/>
      </w:numPr>
      <w:outlineLvl w:val="2"/>
    </w:pPr>
    <w:rPr>
      <w:rFonts w:eastAsia="Times New Roman"/>
      <w:i/>
      <w:iCs/>
    </w:rPr>
  </w:style>
  <w:style w:type="paragraph" w:styleId="Heading4">
    <w:name w:val="heading 4"/>
    <w:basedOn w:val="Normal"/>
    <w:next w:val="Normal"/>
    <w:link w:val="Heading4Char"/>
    <w:uiPriority w:val="9"/>
    <w:qFormat/>
    <w:rsid w:val="002E20C1"/>
    <w:pPr>
      <w:keepNext/>
      <w:numPr>
        <w:ilvl w:val="3"/>
        <w:numId w:val="19"/>
      </w:numPr>
      <w:jc w:val="both"/>
      <w:outlineLvl w:val="3"/>
    </w:pPr>
    <w:rPr>
      <w:rFonts w:eastAsia="Times New Roman"/>
      <w:i/>
      <w:iCs/>
    </w:rPr>
  </w:style>
  <w:style w:type="paragraph" w:styleId="Heading5">
    <w:name w:val="heading 5"/>
    <w:basedOn w:val="Normal"/>
    <w:next w:val="Normal"/>
    <w:link w:val="Heading5Char"/>
    <w:uiPriority w:val="9"/>
    <w:unhideWhenUsed/>
    <w:qFormat/>
    <w:rsid w:val="002E20C1"/>
    <w:pPr>
      <w:numPr>
        <w:ilvl w:val="4"/>
        <w:numId w:val="18"/>
      </w:numPr>
      <w:spacing w:before="240" w:after="60"/>
      <w:outlineLvl w:val="4"/>
    </w:pPr>
    <w:rPr>
      <w:rFonts w:eastAsiaTheme="majorEastAsia" w:cstheme="majorBidi"/>
      <w:b/>
      <w:bCs/>
      <w:i/>
      <w:iCs/>
      <w:sz w:val="26"/>
      <w:szCs w:val="26"/>
    </w:rPr>
  </w:style>
  <w:style w:type="paragraph" w:styleId="Heading6">
    <w:name w:val="heading 6"/>
    <w:basedOn w:val="Normal"/>
    <w:next w:val="Normal"/>
    <w:link w:val="Heading6Char"/>
    <w:uiPriority w:val="9"/>
    <w:unhideWhenUsed/>
    <w:qFormat/>
    <w:rsid w:val="002E20C1"/>
    <w:pPr>
      <w:numPr>
        <w:ilvl w:val="5"/>
        <w:numId w:val="18"/>
      </w:numPr>
      <w:spacing w:before="240" w:after="60"/>
      <w:outlineLvl w:val="5"/>
    </w:pPr>
    <w:rPr>
      <w:rFonts w:eastAsiaTheme="majorEastAsia" w:cstheme="majorBidi"/>
      <w:b/>
      <w:bCs/>
    </w:rPr>
  </w:style>
  <w:style w:type="paragraph" w:styleId="Heading7">
    <w:name w:val="heading 7"/>
    <w:basedOn w:val="Normal"/>
    <w:next w:val="Normal"/>
    <w:link w:val="Heading7Char"/>
    <w:uiPriority w:val="9"/>
    <w:unhideWhenUsed/>
    <w:qFormat/>
    <w:rsid w:val="002E20C1"/>
    <w:pPr>
      <w:numPr>
        <w:ilvl w:val="6"/>
        <w:numId w:val="18"/>
      </w:numPr>
      <w:spacing w:before="240" w:after="60"/>
      <w:outlineLvl w:val="6"/>
    </w:pPr>
    <w:rPr>
      <w:rFonts w:eastAsiaTheme="majorEastAsia" w:cstheme="majorBidi"/>
      <w:sz w:val="24"/>
      <w:szCs w:val="24"/>
    </w:rPr>
  </w:style>
  <w:style w:type="paragraph" w:styleId="Heading8">
    <w:name w:val="heading 8"/>
    <w:basedOn w:val="Normal"/>
    <w:next w:val="Normal"/>
    <w:link w:val="Heading8Char"/>
    <w:uiPriority w:val="9"/>
    <w:unhideWhenUsed/>
    <w:qFormat/>
    <w:rsid w:val="002E20C1"/>
    <w:pPr>
      <w:numPr>
        <w:ilvl w:val="7"/>
        <w:numId w:val="18"/>
      </w:numPr>
      <w:spacing w:before="240" w:after="60"/>
      <w:outlineLvl w:val="7"/>
    </w:pPr>
    <w:rPr>
      <w:rFonts w:eastAsiaTheme="majorEastAsia" w:cstheme="majorBidi"/>
      <w:i/>
      <w:iCs/>
      <w:sz w:val="24"/>
      <w:szCs w:val="24"/>
    </w:rPr>
  </w:style>
  <w:style w:type="paragraph" w:styleId="Heading9">
    <w:name w:val="heading 9"/>
    <w:basedOn w:val="Normal"/>
    <w:next w:val="Normal"/>
    <w:link w:val="Heading9Char"/>
    <w:uiPriority w:val="9"/>
    <w:unhideWhenUsed/>
    <w:qFormat/>
    <w:rsid w:val="002E20C1"/>
    <w:pPr>
      <w:numPr>
        <w:ilvl w:val="8"/>
        <w:numId w:val="1"/>
      </w:numPr>
      <w:spacing w:before="240" w:after="60"/>
      <w:outlineLvl w:val="8"/>
    </w:pPr>
    <w:rPr>
      <w:rFonts w:ascii="Cambria" w:eastAsiaTheme="majorEastAsia" w:hAnsi="Cambr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20C1"/>
    <w:rPr>
      <w:rFonts w:eastAsia="Times New Roman" w:cs="Calibri"/>
      <w:b/>
      <w:bCs/>
      <w:kern w:val="32"/>
      <w:sz w:val="22"/>
      <w:szCs w:val="28"/>
    </w:rPr>
  </w:style>
  <w:style w:type="character" w:customStyle="1" w:styleId="Heading2Char">
    <w:name w:val="Heading 2 Char"/>
    <w:basedOn w:val="DefaultParagraphFont"/>
    <w:link w:val="Heading2"/>
    <w:uiPriority w:val="9"/>
    <w:rsid w:val="002E20C1"/>
    <w:rPr>
      <w:rFonts w:eastAsia="Times New Roman" w:cs="Calibri"/>
      <w:b/>
      <w:bCs/>
      <w:i/>
      <w:iCs/>
      <w:sz w:val="22"/>
      <w:szCs w:val="22"/>
    </w:rPr>
  </w:style>
  <w:style w:type="character" w:customStyle="1" w:styleId="Heading3Char">
    <w:name w:val="Heading 3 Char"/>
    <w:basedOn w:val="DefaultParagraphFont"/>
    <w:link w:val="Heading3"/>
    <w:uiPriority w:val="9"/>
    <w:rsid w:val="002E20C1"/>
    <w:rPr>
      <w:rFonts w:eastAsia="Times New Roman" w:cs="Calibri"/>
      <w:i/>
      <w:iCs/>
      <w:color w:val="262626"/>
      <w:sz w:val="22"/>
      <w:szCs w:val="22"/>
    </w:rPr>
  </w:style>
  <w:style w:type="character" w:customStyle="1" w:styleId="Heading4Char">
    <w:name w:val="Heading 4 Char"/>
    <w:basedOn w:val="DefaultParagraphFont"/>
    <w:link w:val="Heading4"/>
    <w:uiPriority w:val="9"/>
    <w:rsid w:val="002E20C1"/>
    <w:rPr>
      <w:rFonts w:eastAsia="Times New Roman" w:cs="Calibri"/>
      <w:i/>
      <w:iCs/>
      <w:color w:val="262626"/>
      <w:sz w:val="22"/>
      <w:szCs w:val="22"/>
    </w:rPr>
  </w:style>
  <w:style w:type="character" w:customStyle="1" w:styleId="Heading5Char">
    <w:name w:val="Heading 5 Char"/>
    <w:basedOn w:val="DefaultParagraphFont"/>
    <w:link w:val="Heading5"/>
    <w:uiPriority w:val="9"/>
    <w:rsid w:val="002E20C1"/>
    <w:rPr>
      <w:rFonts w:eastAsiaTheme="majorEastAsia" w:cstheme="majorBidi"/>
      <w:b/>
      <w:bCs/>
      <w:i/>
      <w:iCs/>
      <w:color w:val="262626"/>
      <w:sz w:val="26"/>
      <w:szCs w:val="26"/>
    </w:rPr>
  </w:style>
  <w:style w:type="character" w:customStyle="1" w:styleId="Heading6Char">
    <w:name w:val="Heading 6 Char"/>
    <w:basedOn w:val="DefaultParagraphFont"/>
    <w:link w:val="Heading6"/>
    <w:uiPriority w:val="9"/>
    <w:rsid w:val="002E20C1"/>
    <w:rPr>
      <w:rFonts w:eastAsiaTheme="majorEastAsia" w:cstheme="majorBidi"/>
      <w:b/>
      <w:bCs/>
      <w:color w:val="262626"/>
      <w:sz w:val="22"/>
      <w:szCs w:val="22"/>
    </w:rPr>
  </w:style>
  <w:style w:type="character" w:customStyle="1" w:styleId="Heading7Char">
    <w:name w:val="Heading 7 Char"/>
    <w:basedOn w:val="DefaultParagraphFont"/>
    <w:link w:val="Heading7"/>
    <w:uiPriority w:val="9"/>
    <w:rsid w:val="002E20C1"/>
    <w:rPr>
      <w:rFonts w:eastAsiaTheme="majorEastAsia" w:cstheme="majorBidi"/>
      <w:color w:val="262626"/>
      <w:sz w:val="24"/>
      <w:szCs w:val="24"/>
    </w:rPr>
  </w:style>
  <w:style w:type="character" w:customStyle="1" w:styleId="Heading8Char">
    <w:name w:val="Heading 8 Char"/>
    <w:basedOn w:val="DefaultParagraphFont"/>
    <w:link w:val="Heading8"/>
    <w:uiPriority w:val="9"/>
    <w:rsid w:val="002E20C1"/>
    <w:rPr>
      <w:rFonts w:eastAsiaTheme="majorEastAsia" w:cstheme="majorBidi"/>
      <w:i/>
      <w:iCs/>
      <w:color w:val="262626"/>
      <w:sz w:val="24"/>
      <w:szCs w:val="24"/>
    </w:rPr>
  </w:style>
  <w:style w:type="character" w:customStyle="1" w:styleId="Heading9Char">
    <w:name w:val="Heading 9 Char"/>
    <w:basedOn w:val="DefaultParagraphFont"/>
    <w:link w:val="Heading9"/>
    <w:uiPriority w:val="9"/>
    <w:rsid w:val="002E20C1"/>
    <w:rPr>
      <w:rFonts w:ascii="Cambria" w:eastAsiaTheme="majorEastAsia" w:hAnsi="Cambria" w:cstheme="majorBidi"/>
      <w:color w:val="262626"/>
      <w:sz w:val="22"/>
      <w:szCs w:val="22"/>
    </w:rPr>
  </w:style>
  <w:style w:type="paragraph" w:styleId="Caption">
    <w:name w:val="caption"/>
    <w:basedOn w:val="Normal"/>
    <w:uiPriority w:val="35"/>
    <w:qFormat/>
    <w:rsid w:val="005206BA"/>
    <w:pPr>
      <w:suppressLineNumbers/>
      <w:suppressAutoHyphens/>
      <w:spacing w:before="120" w:after="120"/>
      <w:jc w:val="both"/>
    </w:pPr>
    <w:rPr>
      <w:rFonts w:asciiTheme="minorHAnsi" w:hAnsiTheme="minorHAnsi" w:cs="Tahoma"/>
      <w:i/>
      <w:iCs/>
      <w:sz w:val="20"/>
      <w:szCs w:val="24"/>
      <w:lang w:eastAsia="ar-SA"/>
    </w:rPr>
  </w:style>
  <w:style w:type="paragraph" w:styleId="NoSpacing">
    <w:name w:val="No Spacing"/>
    <w:uiPriority w:val="1"/>
    <w:qFormat/>
    <w:rsid w:val="003A7044"/>
    <w:rPr>
      <w:rFonts w:eastAsiaTheme="minorEastAsia" w:cs="Calibri"/>
      <w:color w:val="262626"/>
      <w:sz w:val="22"/>
      <w:szCs w:val="22"/>
    </w:rPr>
  </w:style>
  <w:style w:type="paragraph" w:styleId="ListParagraph">
    <w:name w:val="List Paragraph"/>
    <w:aliases w:val="Reference Documents"/>
    <w:basedOn w:val="Normal"/>
    <w:uiPriority w:val="34"/>
    <w:qFormat/>
    <w:rsid w:val="002E20C1"/>
    <w:pPr>
      <w:ind w:left="720"/>
    </w:pPr>
  </w:style>
  <w:style w:type="paragraph" w:styleId="TOCHeading">
    <w:name w:val="TOC Heading"/>
    <w:basedOn w:val="Heading1"/>
    <w:next w:val="Normal"/>
    <w:uiPriority w:val="39"/>
    <w:qFormat/>
    <w:rsid w:val="002E20C1"/>
    <w:pPr>
      <w:keepLines/>
      <w:numPr>
        <w:numId w:val="0"/>
      </w:numPr>
      <w:spacing w:before="480" w:line="276" w:lineRule="auto"/>
      <w:jc w:val="left"/>
      <w:outlineLvl w:val="9"/>
    </w:pPr>
    <w:rPr>
      <w:rFonts w:ascii="Cambria" w:hAnsi="Cambria" w:cs="Cambria"/>
      <w:color w:val="365F91"/>
      <w:kern w:val="0"/>
      <w:lang w:val="en-US"/>
    </w:rPr>
  </w:style>
  <w:style w:type="paragraph" w:styleId="Header">
    <w:name w:val="header"/>
    <w:basedOn w:val="Normal"/>
    <w:link w:val="HeaderChar"/>
    <w:uiPriority w:val="99"/>
    <w:unhideWhenUsed/>
    <w:rsid w:val="005206BA"/>
    <w:pPr>
      <w:tabs>
        <w:tab w:val="center" w:pos="4513"/>
        <w:tab w:val="right" w:pos="9026"/>
      </w:tabs>
    </w:pPr>
    <w:rPr>
      <w:rFonts w:ascii="Arial" w:hAnsi="Arial" w:cstheme="minorBidi"/>
      <w:color w:val="575C69"/>
      <w:sz w:val="20"/>
      <w:szCs w:val="24"/>
      <w:lang w:val="en-ZA"/>
    </w:rPr>
  </w:style>
  <w:style w:type="character" w:customStyle="1" w:styleId="HeaderChar">
    <w:name w:val="Header Char"/>
    <w:basedOn w:val="DefaultParagraphFont"/>
    <w:link w:val="Header"/>
    <w:uiPriority w:val="99"/>
    <w:rsid w:val="005206BA"/>
    <w:rPr>
      <w:rFonts w:ascii="Arial" w:eastAsiaTheme="minorEastAsia" w:hAnsi="Arial" w:cstheme="minorBidi"/>
      <w:color w:val="575C69"/>
      <w:szCs w:val="24"/>
      <w:lang w:val="en-ZA"/>
    </w:rPr>
  </w:style>
  <w:style w:type="paragraph" w:styleId="Footer">
    <w:name w:val="footer"/>
    <w:basedOn w:val="Normal"/>
    <w:link w:val="FooterChar"/>
    <w:uiPriority w:val="99"/>
    <w:unhideWhenUsed/>
    <w:rsid w:val="005206BA"/>
    <w:pPr>
      <w:tabs>
        <w:tab w:val="center" w:pos="4513"/>
        <w:tab w:val="right" w:pos="9026"/>
      </w:tabs>
    </w:pPr>
    <w:rPr>
      <w:rFonts w:ascii="Arial" w:hAnsi="Arial" w:cstheme="minorBidi"/>
      <w:color w:val="575C69"/>
      <w:sz w:val="20"/>
      <w:szCs w:val="24"/>
      <w:lang w:val="en-ZA"/>
    </w:rPr>
  </w:style>
  <w:style w:type="character" w:customStyle="1" w:styleId="FooterChar">
    <w:name w:val="Footer Char"/>
    <w:basedOn w:val="DefaultParagraphFont"/>
    <w:link w:val="Footer"/>
    <w:uiPriority w:val="99"/>
    <w:rsid w:val="005206BA"/>
    <w:rPr>
      <w:rFonts w:ascii="Arial" w:eastAsiaTheme="minorEastAsia" w:hAnsi="Arial" w:cstheme="minorBidi"/>
      <w:color w:val="575C69"/>
      <w:szCs w:val="24"/>
      <w:lang w:val="en-ZA"/>
    </w:rPr>
  </w:style>
  <w:style w:type="paragraph" w:styleId="DocumentMap">
    <w:name w:val="Document Map"/>
    <w:basedOn w:val="Normal"/>
    <w:link w:val="DocumentMapChar"/>
    <w:uiPriority w:val="99"/>
    <w:semiHidden/>
    <w:unhideWhenUsed/>
    <w:rsid w:val="005206BA"/>
    <w:rPr>
      <w:rFonts w:ascii="Helvetica" w:hAnsi="Helvetica" w:cstheme="minorBidi"/>
      <w:sz w:val="20"/>
      <w:szCs w:val="24"/>
      <w:lang w:val="en-ZA"/>
    </w:rPr>
  </w:style>
  <w:style w:type="character" w:customStyle="1" w:styleId="DocumentMapChar">
    <w:name w:val="Document Map Char"/>
    <w:basedOn w:val="DefaultParagraphFont"/>
    <w:link w:val="DocumentMap"/>
    <w:uiPriority w:val="99"/>
    <w:semiHidden/>
    <w:rsid w:val="005206BA"/>
    <w:rPr>
      <w:rFonts w:ascii="Helvetica" w:eastAsiaTheme="minorEastAsia" w:hAnsi="Helvetica" w:cstheme="minorBidi"/>
      <w:szCs w:val="24"/>
      <w:lang w:val="en-ZA"/>
    </w:rPr>
  </w:style>
  <w:style w:type="paragraph" w:styleId="TOC1">
    <w:name w:val="toc 1"/>
    <w:basedOn w:val="Normal"/>
    <w:next w:val="Normal"/>
    <w:autoRedefine/>
    <w:uiPriority w:val="39"/>
    <w:unhideWhenUsed/>
    <w:rsid w:val="007044A5"/>
    <w:pPr>
      <w:spacing w:before="80"/>
    </w:pPr>
    <w:rPr>
      <w:rFonts w:asciiTheme="minorHAnsi" w:hAnsiTheme="minorHAnsi" w:cstheme="minorBidi"/>
      <w:sz w:val="20"/>
      <w:szCs w:val="24"/>
      <w:lang w:val="en-ZA"/>
    </w:rPr>
  </w:style>
  <w:style w:type="paragraph" w:styleId="TOC2">
    <w:name w:val="toc 2"/>
    <w:basedOn w:val="Normal"/>
    <w:next w:val="Normal"/>
    <w:autoRedefine/>
    <w:uiPriority w:val="39"/>
    <w:unhideWhenUsed/>
    <w:rsid w:val="00C912A8"/>
    <w:pPr>
      <w:tabs>
        <w:tab w:val="left" w:pos="720"/>
        <w:tab w:val="right" w:leader="dot" w:pos="10456"/>
      </w:tabs>
    </w:pPr>
    <w:rPr>
      <w:rFonts w:asciiTheme="minorHAnsi" w:hAnsiTheme="minorHAnsi" w:cstheme="minorBidi"/>
      <w:sz w:val="20"/>
      <w:lang w:val="en-ZA"/>
    </w:rPr>
  </w:style>
  <w:style w:type="paragraph" w:styleId="TOC3">
    <w:name w:val="toc 3"/>
    <w:basedOn w:val="Normal"/>
    <w:next w:val="Normal"/>
    <w:autoRedefine/>
    <w:uiPriority w:val="39"/>
    <w:unhideWhenUsed/>
    <w:rsid w:val="007044A5"/>
    <w:pPr>
      <w:spacing w:before="40"/>
    </w:pPr>
    <w:rPr>
      <w:rFonts w:asciiTheme="minorHAnsi" w:hAnsiTheme="minorHAnsi" w:cstheme="minorBidi"/>
      <w:sz w:val="20"/>
      <w:lang w:val="en-ZA"/>
    </w:rPr>
  </w:style>
  <w:style w:type="character" w:styleId="Hyperlink">
    <w:name w:val="Hyperlink"/>
    <w:basedOn w:val="DefaultParagraphFont"/>
    <w:uiPriority w:val="99"/>
    <w:unhideWhenUsed/>
    <w:rsid w:val="005206BA"/>
    <w:rPr>
      <w:color w:val="0000FF" w:themeColor="hyperlink"/>
      <w:u w:val="single"/>
    </w:rPr>
  </w:style>
  <w:style w:type="paragraph" w:styleId="TOC4">
    <w:name w:val="toc 4"/>
    <w:basedOn w:val="Normal"/>
    <w:next w:val="Normal"/>
    <w:autoRedefine/>
    <w:uiPriority w:val="39"/>
    <w:semiHidden/>
    <w:unhideWhenUsed/>
    <w:rsid w:val="007044A5"/>
    <w:pPr>
      <w:ind w:left="720"/>
    </w:pPr>
    <w:rPr>
      <w:rFonts w:asciiTheme="minorHAnsi" w:hAnsiTheme="minorHAnsi" w:cstheme="minorBidi"/>
      <w:sz w:val="20"/>
      <w:szCs w:val="18"/>
      <w:lang w:val="en-ZA"/>
    </w:rPr>
  </w:style>
  <w:style w:type="paragraph" w:styleId="TOC5">
    <w:name w:val="toc 5"/>
    <w:basedOn w:val="Normal"/>
    <w:next w:val="Normal"/>
    <w:autoRedefine/>
    <w:uiPriority w:val="39"/>
    <w:semiHidden/>
    <w:unhideWhenUsed/>
    <w:rsid w:val="005206BA"/>
    <w:pPr>
      <w:ind w:left="960"/>
    </w:pPr>
    <w:rPr>
      <w:rFonts w:ascii="Arial" w:hAnsi="Arial" w:cstheme="minorBidi"/>
      <w:sz w:val="18"/>
      <w:szCs w:val="18"/>
      <w:lang w:val="en-ZA"/>
    </w:rPr>
  </w:style>
  <w:style w:type="paragraph" w:styleId="TOC6">
    <w:name w:val="toc 6"/>
    <w:basedOn w:val="Normal"/>
    <w:next w:val="Normal"/>
    <w:autoRedefine/>
    <w:uiPriority w:val="39"/>
    <w:semiHidden/>
    <w:unhideWhenUsed/>
    <w:rsid w:val="005206BA"/>
    <w:pPr>
      <w:ind w:left="1200"/>
    </w:pPr>
    <w:rPr>
      <w:rFonts w:ascii="Arial" w:hAnsi="Arial" w:cstheme="minorBidi"/>
      <w:sz w:val="18"/>
      <w:szCs w:val="18"/>
      <w:lang w:val="en-ZA"/>
    </w:rPr>
  </w:style>
  <w:style w:type="paragraph" w:styleId="TOC7">
    <w:name w:val="toc 7"/>
    <w:basedOn w:val="Normal"/>
    <w:next w:val="Normal"/>
    <w:autoRedefine/>
    <w:uiPriority w:val="39"/>
    <w:semiHidden/>
    <w:unhideWhenUsed/>
    <w:rsid w:val="005206BA"/>
    <w:pPr>
      <w:ind w:left="1440"/>
    </w:pPr>
    <w:rPr>
      <w:rFonts w:ascii="Arial" w:hAnsi="Arial" w:cstheme="minorBidi"/>
      <w:sz w:val="18"/>
      <w:szCs w:val="18"/>
      <w:lang w:val="en-ZA"/>
    </w:rPr>
  </w:style>
  <w:style w:type="paragraph" w:styleId="TOC8">
    <w:name w:val="toc 8"/>
    <w:basedOn w:val="Normal"/>
    <w:next w:val="Normal"/>
    <w:autoRedefine/>
    <w:uiPriority w:val="39"/>
    <w:semiHidden/>
    <w:unhideWhenUsed/>
    <w:rsid w:val="005206BA"/>
    <w:pPr>
      <w:ind w:left="1680"/>
    </w:pPr>
    <w:rPr>
      <w:rFonts w:ascii="Arial" w:hAnsi="Arial" w:cstheme="minorBidi"/>
      <w:sz w:val="18"/>
      <w:szCs w:val="18"/>
      <w:lang w:val="en-ZA"/>
    </w:rPr>
  </w:style>
  <w:style w:type="paragraph" w:styleId="TOC9">
    <w:name w:val="toc 9"/>
    <w:basedOn w:val="Normal"/>
    <w:next w:val="Normal"/>
    <w:autoRedefine/>
    <w:uiPriority w:val="39"/>
    <w:semiHidden/>
    <w:unhideWhenUsed/>
    <w:rsid w:val="005206BA"/>
    <w:pPr>
      <w:ind w:left="1920"/>
    </w:pPr>
    <w:rPr>
      <w:rFonts w:ascii="Arial" w:hAnsi="Arial" w:cstheme="minorBidi"/>
      <w:sz w:val="18"/>
      <w:szCs w:val="18"/>
      <w:lang w:val="en-ZA"/>
    </w:rPr>
  </w:style>
  <w:style w:type="paragraph" w:styleId="TableofFigures">
    <w:name w:val="table of figures"/>
    <w:basedOn w:val="Normal"/>
    <w:next w:val="Normal"/>
    <w:uiPriority w:val="99"/>
    <w:unhideWhenUsed/>
    <w:rsid w:val="005206BA"/>
    <w:pPr>
      <w:ind w:left="480" w:hanging="480"/>
    </w:pPr>
    <w:rPr>
      <w:rFonts w:ascii="Arial" w:hAnsi="Arial" w:cstheme="minorBidi"/>
      <w:sz w:val="20"/>
      <w:szCs w:val="24"/>
      <w:lang w:val="en-ZA"/>
    </w:rPr>
  </w:style>
  <w:style w:type="table" w:styleId="TableGrid">
    <w:name w:val="Table Grid"/>
    <w:basedOn w:val="TableNormal"/>
    <w:uiPriority w:val="39"/>
    <w:rsid w:val="005206BA"/>
    <w:rPr>
      <w:rFonts w:asciiTheme="minorHAnsi" w:eastAsiaTheme="minorEastAsia" w:hAnsiTheme="minorHAnsi" w:cstheme="minorBidi"/>
      <w:sz w:val="24"/>
      <w:szCs w:val="24"/>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5206BA"/>
  </w:style>
  <w:style w:type="paragraph" w:customStyle="1" w:styleId="DocumentTitle">
    <w:name w:val="Document Title"/>
    <w:basedOn w:val="Normal"/>
    <w:next w:val="Normal"/>
    <w:qFormat/>
    <w:rsid w:val="005206BA"/>
    <w:rPr>
      <w:rFonts w:ascii="Arial" w:hAnsi="Arial" w:cstheme="minorBidi"/>
      <w:color w:val="454956"/>
      <w:sz w:val="48"/>
      <w:szCs w:val="24"/>
      <w:lang w:val="en-ZA"/>
    </w:rPr>
  </w:style>
  <w:style w:type="paragraph" w:customStyle="1" w:styleId="ContactInformation">
    <w:name w:val="Contact Information"/>
    <w:basedOn w:val="Footer"/>
    <w:qFormat/>
    <w:rsid w:val="005206BA"/>
    <w:pPr>
      <w:tabs>
        <w:tab w:val="clear" w:pos="4513"/>
        <w:tab w:val="clear" w:pos="9026"/>
        <w:tab w:val="left" w:pos="4536"/>
        <w:tab w:val="left" w:pos="7088"/>
      </w:tabs>
    </w:pPr>
    <w:rPr>
      <w:color w:val="454956"/>
      <w:sz w:val="13"/>
      <w:lang w:val="en-US"/>
    </w:rPr>
  </w:style>
  <w:style w:type="paragraph" w:styleId="BalloonText">
    <w:name w:val="Balloon Text"/>
    <w:basedOn w:val="Normal"/>
    <w:link w:val="BalloonTextChar"/>
    <w:uiPriority w:val="99"/>
    <w:semiHidden/>
    <w:unhideWhenUsed/>
    <w:rsid w:val="005206BA"/>
    <w:rPr>
      <w:rFonts w:ascii="Helvetica" w:hAnsi="Helvetica" w:cstheme="minorBidi"/>
      <w:sz w:val="18"/>
      <w:szCs w:val="18"/>
      <w:lang w:val="en-ZA"/>
    </w:rPr>
  </w:style>
  <w:style w:type="character" w:customStyle="1" w:styleId="BalloonTextChar">
    <w:name w:val="Balloon Text Char"/>
    <w:basedOn w:val="DefaultParagraphFont"/>
    <w:link w:val="BalloonText"/>
    <w:uiPriority w:val="99"/>
    <w:semiHidden/>
    <w:rsid w:val="005206BA"/>
    <w:rPr>
      <w:rFonts w:ascii="Helvetica" w:eastAsiaTheme="minorEastAsia" w:hAnsi="Helvetica" w:cstheme="minorBidi"/>
      <w:sz w:val="18"/>
      <w:szCs w:val="18"/>
      <w:lang w:val="en-ZA"/>
    </w:rPr>
  </w:style>
  <w:style w:type="paragraph" w:styleId="CommentText">
    <w:name w:val="annotation text"/>
    <w:basedOn w:val="Normal"/>
    <w:link w:val="CommentTextChar"/>
    <w:uiPriority w:val="99"/>
    <w:semiHidden/>
    <w:unhideWhenUsed/>
    <w:rsid w:val="005206BA"/>
    <w:rPr>
      <w:rFonts w:ascii="Arial" w:hAnsi="Arial" w:cstheme="minorBidi"/>
      <w:sz w:val="24"/>
      <w:szCs w:val="24"/>
      <w:lang w:val="en-ZA"/>
    </w:rPr>
  </w:style>
  <w:style w:type="character" w:customStyle="1" w:styleId="CommentTextChar">
    <w:name w:val="Comment Text Char"/>
    <w:basedOn w:val="DefaultParagraphFont"/>
    <w:link w:val="CommentText"/>
    <w:uiPriority w:val="99"/>
    <w:semiHidden/>
    <w:rsid w:val="005206BA"/>
    <w:rPr>
      <w:rFonts w:ascii="Arial" w:eastAsiaTheme="minorEastAsia" w:hAnsi="Arial" w:cstheme="minorBidi"/>
      <w:sz w:val="24"/>
      <w:szCs w:val="24"/>
      <w:lang w:val="en-ZA"/>
    </w:rPr>
  </w:style>
  <w:style w:type="character" w:styleId="CommentReference">
    <w:name w:val="annotation reference"/>
    <w:basedOn w:val="DefaultParagraphFont"/>
    <w:uiPriority w:val="99"/>
    <w:semiHidden/>
    <w:unhideWhenUsed/>
    <w:rsid w:val="005206BA"/>
    <w:rPr>
      <w:sz w:val="18"/>
      <w:szCs w:val="18"/>
    </w:rPr>
  </w:style>
  <w:style w:type="paragraph" w:styleId="FootnoteText">
    <w:name w:val="footnote text"/>
    <w:basedOn w:val="Normal"/>
    <w:link w:val="FootnoteTextChar"/>
    <w:uiPriority w:val="99"/>
    <w:unhideWhenUsed/>
    <w:rsid w:val="005206BA"/>
    <w:rPr>
      <w:rFonts w:ascii="Arial" w:hAnsi="Arial" w:cstheme="minorBidi"/>
      <w:sz w:val="16"/>
      <w:szCs w:val="24"/>
      <w:lang w:val="en-ZA"/>
    </w:rPr>
  </w:style>
  <w:style w:type="character" w:customStyle="1" w:styleId="FootnoteTextChar">
    <w:name w:val="Footnote Text Char"/>
    <w:basedOn w:val="DefaultParagraphFont"/>
    <w:link w:val="FootnoteText"/>
    <w:uiPriority w:val="99"/>
    <w:rsid w:val="005206BA"/>
    <w:rPr>
      <w:rFonts w:ascii="Arial" w:eastAsiaTheme="minorEastAsia" w:hAnsi="Arial" w:cstheme="minorBidi"/>
      <w:sz w:val="16"/>
      <w:szCs w:val="24"/>
      <w:lang w:val="en-ZA"/>
    </w:rPr>
  </w:style>
  <w:style w:type="character" w:styleId="FootnoteReference">
    <w:name w:val="footnote reference"/>
    <w:basedOn w:val="DefaultParagraphFont"/>
    <w:uiPriority w:val="99"/>
    <w:unhideWhenUsed/>
    <w:rsid w:val="005206BA"/>
    <w:rPr>
      <w:vertAlign w:val="superscript"/>
    </w:rPr>
  </w:style>
  <w:style w:type="paragraph" w:styleId="CommentSubject">
    <w:name w:val="annotation subject"/>
    <w:basedOn w:val="CommentText"/>
    <w:next w:val="CommentText"/>
    <w:link w:val="CommentSubjectChar"/>
    <w:uiPriority w:val="99"/>
    <w:semiHidden/>
    <w:unhideWhenUsed/>
    <w:rsid w:val="005206BA"/>
    <w:rPr>
      <w:b/>
      <w:bCs/>
      <w:sz w:val="20"/>
      <w:szCs w:val="20"/>
    </w:rPr>
  </w:style>
  <w:style w:type="character" w:customStyle="1" w:styleId="CommentSubjectChar">
    <w:name w:val="Comment Subject Char"/>
    <w:basedOn w:val="CommentTextChar"/>
    <w:link w:val="CommentSubject"/>
    <w:uiPriority w:val="99"/>
    <w:semiHidden/>
    <w:rsid w:val="005206BA"/>
    <w:rPr>
      <w:rFonts w:ascii="Arial" w:eastAsiaTheme="minorEastAsia" w:hAnsi="Arial" w:cstheme="minorBidi"/>
      <w:b/>
      <w:bCs/>
      <w:sz w:val="24"/>
      <w:szCs w:val="24"/>
      <w:lang w:val="en-ZA"/>
    </w:rPr>
  </w:style>
  <w:style w:type="paragraph" w:styleId="Revision">
    <w:name w:val="Revision"/>
    <w:hidden/>
    <w:uiPriority w:val="99"/>
    <w:semiHidden/>
    <w:rsid w:val="005206BA"/>
    <w:rPr>
      <w:rFonts w:ascii="Arial" w:eastAsiaTheme="minorEastAsia" w:hAnsi="Arial" w:cstheme="minorBidi"/>
      <w:szCs w:val="24"/>
      <w:lang w:val="en-ZA"/>
    </w:rPr>
  </w:style>
  <w:style w:type="paragraph" w:styleId="Title">
    <w:name w:val="Title"/>
    <w:basedOn w:val="Normal"/>
    <w:next w:val="Normal"/>
    <w:link w:val="TitleChar"/>
    <w:qFormat/>
    <w:locked/>
    <w:rsid w:val="004B091C"/>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lang w:val="en-US"/>
    </w:rPr>
  </w:style>
  <w:style w:type="character" w:customStyle="1" w:styleId="TitleChar">
    <w:name w:val="Title Char"/>
    <w:basedOn w:val="DefaultParagraphFont"/>
    <w:link w:val="Title"/>
    <w:rsid w:val="004B091C"/>
    <w:rPr>
      <w:rFonts w:asciiTheme="majorHAnsi" w:eastAsiaTheme="majorEastAsia" w:hAnsiTheme="majorHAnsi" w:cstheme="majorBidi"/>
      <w:color w:val="1F497D" w:themeColor="text2"/>
      <w:spacing w:val="5"/>
      <w:kern w:val="28"/>
      <w:sz w:val="52"/>
      <w:szCs w:val="5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6E5EE-5A50-4067-9BC0-DD9498C2B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4204</Words>
  <Characters>23969</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EWB</dc:creator>
  <cp:lastModifiedBy>Seamus Doyle</cp:lastModifiedBy>
  <cp:revision>4</cp:revision>
  <dcterms:created xsi:type="dcterms:W3CDTF">2017-03-17T09:36:00Z</dcterms:created>
  <dcterms:modified xsi:type="dcterms:W3CDTF">2017-06-06T15:43:00Z</dcterms:modified>
</cp:coreProperties>
</file>